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488" w:rsidRPr="00AE2768" w:rsidRDefault="00C41488" w:rsidP="00C41488">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C41488" w:rsidRPr="00AE2768" w:rsidRDefault="00C41488" w:rsidP="00C41488">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AE2768">
        <w:rPr>
          <w:rFonts w:ascii="GHEA Grapalat" w:hAnsi="GHEA Grapalat"/>
          <w:i w:val="0"/>
          <w:lang w:val="af-ZA"/>
        </w:rPr>
        <w:t xml:space="preserve"> ՄԱՍԻՆ</w:t>
      </w:r>
    </w:p>
    <w:p w:rsidR="00C41488" w:rsidRPr="00AE2768" w:rsidRDefault="00C41488" w:rsidP="00C41488">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Հայտարարության սույն տեքստը հաստատված է գնահատող հանձնաժողովի</w:t>
      </w:r>
    </w:p>
    <w:p w:rsidR="00C41488" w:rsidRPr="00AE2768" w:rsidRDefault="00C41488" w:rsidP="00C41488">
      <w:pPr>
        <w:pStyle w:val="a3"/>
        <w:spacing w:line="240" w:lineRule="auto"/>
        <w:jc w:val="center"/>
        <w:rPr>
          <w:rFonts w:ascii="GHEA Grapalat" w:hAnsi="GHEA Grapalat"/>
          <w:i w:val="0"/>
          <w:lang w:val="af-ZA"/>
        </w:rPr>
      </w:pPr>
      <w:r w:rsidRPr="00AE2768">
        <w:rPr>
          <w:rFonts w:ascii="GHEA Grapalat" w:hAnsi="GHEA Grapalat"/>
          <w:i w:val="0"/>
          <w:lang w:val="af-ZA"/>
        </w:rPr>
        <w:t>20</w:t>
      </w:r>
      <w:r w:rsidR="00712C89">
        <w:rPr>
          <w:rFonts w:ascii="GHEA Grapalat" w:hAnsi="GHEA Grapalat"/>
          <w:i w:val="0"/>
          <w:lang w:val="af-ZA"/>
        </w:rPr>
        <w:t>2</w:t>
      </w:r>
      <w:r w:rsidR="0026175B">
        <w:rPr>
          <w:rFonts w:ascii="GHEA Grapalat" w:hAnsi="GHEA Grapalat"/>
          <w:i w:val="0"/>
          <w:lang w:val="af-ZA"/>
        </w:rPr>
        <w:t>5</w:t>
      </w:r>
      <w:r w:rsidRPr="00AE2768">
        <w:rPr>
          <w:rFonts w:ascii="GHEA Grapalat" w:hAnsi="GHEA Grapalat"/>
          <w:i w:val="0"/>
          <w:lang w:val="af-ZA"/>
        </w:rPr>
        <w:t xml:space="preserve"> թվականի</w:t>
      </w:r>
      <w:r w:rsidR="00D05AA7">
        <w:rPr>
          <w:rFonts w:ascii="GHEA Grapalat" w:hAnsi="GHEA Grapalat"/>
          <w:i w:val="0"/>
          <w:lang w:val="af-ZA"/>
        </w:rPr>
        <w:t xml:space="preserve"> </w:t>
      </w:r>
      <w:r w:rsidR="0026175B">
        <w:rPr>
          <w:rFonts w:ascii="GHEA Grapalat" w:hAnsi="GHEA Grapalat"/>
          <w:i w:val="0"/>
          <w:lang w:val="af-ZA"/>
        </w:rPr>
        <w:t>հունվարի</w:t>
      </w:r>
      <w:r w:rsidRPr="00AE2768">
        <w:rPr>
          <w:rFonts w:ascii="GHEA Grapalat" w:hAnsi="GHEA Grapalat"/>
          <w:i w:val="0"/>
          <w:lang w:val="af-ZA"/>
        </w:rPr>
        <w:t xml:space="preserve"> </w:t>
      </w:r>
      <w:r w:rsidR="00D02660">
        <w:rPr>
          <w:rFonts w:ascii="GHEA Grapalat" w:hAnsi="GHEA Grapalat"/>
          <w:i w:val="0"/>
          <w:lang w:val="af-ZA"/>
        </w:rPr>
        <w:t>13-</w:t>
      </w:r>
      <w:r>
        <w:rPr>
          <w:rFonts w:ascii="GHEA Grapalat" w:hAnsi="GHEA Grapalat"/>
          <w:i w:val="0"/>
          <w:lang w:val="af-ZA"/>
        </w:rPr>
        <w:t>ի</w:t>
      </w:r>
      <w:r w:rsidRPr="00AE2768">
        <w:rPr>
          <w:rFonts w:ascii="GHEA Grapalat" w:hAnsi="GHEA Grapalat"/>
          <w:i w:val="0"/>
          <w:lang w:val="af-ZA"/>
        </w:rPr>
        <w:t xml:space="preserve"> </w:t>
      </w:r>
      <w:r w:rsidR="0026175B">
        <w:rPr>
          <w:rFonts w:ascii="GHEA Grapalat" w:hAnsi="GHEA Grapalat"/>
          <w:i w:val="0"/>
          <w:lang w:val="af-ZA"/>
        </w:rPr>
        <w:t>թիվ 1</w:t>
      </w:r>
      <w:r w:rsidRPr="00AE2768">
        <w:rPr>
          <w:rFonts w:ascii="GHEA Grapalat" w:hAnsi="GHEA Grapalat"/>
          <w:i w:val="0"/>
          <w:lang w:val="af-ZA"/>
        </w:rPr>
        <w:t xml:space="preserve"> որոշմամբ </w:t>
      </w:r>
    </w:p>
    <w:p w:rsidR="00C41488" w:rsidRPr="00AE2768" w:rsidRDefault="00C41488" w:rsidP="00C41488">
      <w:pPr>
        <w:pStyle w:val="a3"/>
        <w:spacing w:line="240" w:lineRule="auto"/>
        <w:jc w:val="center"/>
        <w:rPr>
          <w:rFonts w:ascii="GHEA Grapalat" w:hAnsi="GHEA Grapalat"/>
          <w:i w:val="0"/>
          <w:lang w:val="af-ZA"/>
        </w:rPr>
      </w:pPr>
    </w:p>
    <w:p w:rsidR="00C41488" w:rsidRPr="00AE2768" w:rsidRDefault="00C41488" w:rsidP="00C41488">
      <w:pPr>
        <w:pStyle w:val="a3"/>
        <w:spacing w:line="240" w:lineRule="auto"/>
        <w:jc w:val="center"/>
        <w:rPr>
          <w:rFonts w:ascii="GHEA Grapalat" w:hAnsi="GHEA Grapalat"/>
          <w:i w:val="0"/>
          <w:lang w:val="af-ZA"/>
        </w:rPr>
      </w:pPr>
      <w:r w:rsidRPr="00AE2768">
        <w:rPr>
          <w:rFonts w:ascii="GHEA Grapalat" w:hAnsi="GHEA Grapalat"/>
          <w:i w:val="0"/>
          <w:lang w:val="af-ZA"/>
        </w:rPr>
        <w:t xml:space="preserve">Ընթացակարգի ծածկագիրը` </w:t>
      </w:r>
      <w:r>
        <w:rPr>
          <w:rFonts w:ascii="GHEA Grapalat" w:hAnsi="GHEA Grapalat"/>
          <w:i w:val="0"/>
          <w:lang w:val="af-ZA"/>
        </w:rPr>
        <w:t xml:space="preserve"> </w:t>
      </w:r>
      <w:r w:rsidR="0079637C">
        <w:rPr>
          <w:rFonts w:ascii="GHEA Grapalat" w:hAnsi="GHEA Grapalat"/>
          <w:i w:val="0"/>
          <w:lang w:val="af-ZA"/>
        </w:rPr>
        <w:t>ՏՊՏՏՔՀ-</w:t>
      </w:r>
      <w:r>
        <w:rPr>
          <w:rFonts w:ascii="GHEA Grapalat" w:hAnsi="GHEA Grapalat"/>
          <w:i w:val="0"/>
          <w:lang w:val="af-ZA"/>
        </w:rPr>
        <w:t>ԳՀ</w:t>
      </w:r>
      <w:r w:rsidRPr="00AE2768">
        <w:rPr>
          <w:rFonts w:ascii="GHEA Grapalat" w:hAnsi="GHEA Grapalat"/>
          <w:i w:val="0"/>
          <w:lang w:val="af-ZA"/>
        </w:rPr>
        <w:t>ԱՊՁԲ</w:t>
      </w:r>
      <w:r>
        <w:rPr>
          <w:rFonts w:ascii="GHEA Grapalat" w:hAnsi="GHEA Grapalat"/>
          <w:i w:val="0"/>
          <w:lang w:val="af-ZA"/>
        </w:rPr>
        <w:t>-202</w:t>
      </w:r>
      <w:r w:rsidR="0026175B">
        <w:rPr>
          <w:rFonts w:ascii="GHEA Grapalat" w:hAnsi="GHEA Grapalat"/>
          <w:i w:val="0"/>
          <w:lang w:val="af-ZA"/>
        </w:rPr>
        <w:t>5</w:t>
      </w:r>
      <w:r>
        <w:rPr>
          <w:rFonts w:ascii="GHEA Grapalat" w:hAnsi="GHEA Grapalat"/>
          <w:i w:val="0"/>
          <w:lang w:val="af-ZA"/>
        </w:rPr>
        <w:t>/</w:t>
      </w:r>
      <w:r w:rsidR="0026175B">
        <w:rPr>
          <w:rFonts w:ascii="GHEA Grapalat" w:hAnsi="GHEA Grapalat"/>
          <w:i w:val="0"/>
          <w:lang w:val="af-ZA"/>
        </w:rPr>
        <w:t>1</w:t>
      </w:r>
      <w:r w:rsidRPr="00AE2768">
        <w:rPr>
          <w:rFonts w:ascii="GHEA Grapalat" w:hAnsi="GHEA Grapalat"/>
          <w:i w:val="0"/>
          <w:u w:val="single"/>
          <w:lang w:val="af-ZA"/>
        </w:rPr>
        <w:t xml:space="preserve">      </w:t>
      </w:r>
    </w:p>
    <w:p w:rsidR="00C41488" w:rsidRPr="00AE2768" w:rsidRDefault="00C41488" w:rsidP="00C41488">
      <w:pPr>
        <w:pStyle w:val="a3"/>
        <w:spacing w:line="240" w:lineRule="auto"/>
        <w:rPr>
          <w:rFonts w:ascii="GHEA Grapalat" w:hAnsi="GHEA Grapalat"/>
          <w:i w:val="0"/>
          <w:lang w:val="af-ZA"/>
        </w:rPr>
      </w:pPr>
    </w:p>
    <w:p w:rsidR="00C41488" w:rsidRPr="00864564" w:rsidRDefault="00C41488" w:rsidP="00C41488">
      <w:pPr>
        <w:pStyle w:val="a3"/>
        <w:spacing w:line="240" w:lineRule="auto"/>
        <w:ind w:firstLine="708"/>
        <w:rPr>
          <w:rFonts w:ascii="GHEA Grapalat" w:hAnsi="GHEA Grapalat"/>
          <w:i w:val="0"/>
          <w:lang w:val="af-ZA"/>
        </w:rPr>
      </w:pPr>
      <w:r w:rsidRPr="00864564">
        <w:rPr>
          <w:rFonts w:ascii="GHEA Grapalat" w:hAnsi="GHEA Grapalat"/>
          <w:i w:val="0"/>
          <w:lang w:val="af-ZA"/>
        </w:rPr>
        <w:t>Պատվիրատուն`</w:t>
      </w:r>
      <w:r>
        <w:rPr>
          <w:rFonts w:ascii="GHEA Grapalat" w:hAnsi="GHEA Grapalat"/>
          <w:i w:val="0"/>
          <w:lang w:val="af-ZA"/>
        </w:rPr>
        <w:t xml:space="preserve"> «</w:t>
      </w:r>
      <w:r w:rsidR="003004FC">
        <w:rPr>
          <w:rFonts w:ascii="GHEA Grapalat" w:hAnsi="GHEA Grapalat"/>
          <w:i w:val="0"/>
          <w:lang w:val="af-ZA"/>
        </w:rPr>
        <w:t>Տավուշի Պատրիկ Տէվէճեան տարածաշրջանային քոլեջ» հիմնադրամ</w:t>
      </w:r>
      <w:r>
        <w:rPr>
          <w:rFonts w:ascii="GHEA Grapalat" w:hAnsi="GHEA Grapalat"/>
          <w:i w:val="0"/>
          <w:lang w:val="af-ZA"/>
        </w:rPr>
        <w:t>ը</w:t>
      </w:r>
      <w:r w:rsidRPr="00864564">
        <w:rPr>
          <w:rFonts w:ascii="GHEA Grapalat" w:hAnsi="GHEA Grapalat"/>
          <w:i w:val="0"/>
          <w:lang w:val="af-ZA"/>
        </w:rPr>
        <w:t>, որը գտնվում է</w:t>
      </w:r>
      <w:r w:rsidR="00261C3C">
        <w:rPr>
          <w:rFonts w:ascii="GHEA Grapalat" w:hAnsi="GHEA Grapalat"/>
          <w:i w:val="0"/>
          <w:lang w:val="af-ZA"/>
        </w:rPr>
        <w:t xml:space="preserve"> ք.</w:t>
      </w:r>
      <w:r w:rsidR="003004FC">
        <w:rPr>
          <w:rFonts w:ascii="GHEA Grapalat" w:hAnsi="GHEA Grapalat"/>
          <w:i w:val="0"/>
          <w:lang w:val="af-ZA"/>
        </w:rPr>
        <w:t>Իջևան, Նալբանդյան 5</w:t>
      </w:r>
      <w:r w:rsidRPr="00864564">
        <w:rPr>
          <w:rFonts w:ascii="GHEA Grapalat" w:hAnsi="GHEA Grapalat"/>
          <w:i w:val="0"/>
          <w:lang w:val="af-ZA"/>
        </w:rPr>
        <w:t xml:space="preserve"> հասցեում,</w:t>
      </w:r>
      <w:r>
        <w:rPr>
          <w:rFonts w:ascii="GHEA Grapalat" w:hAnsi="GHEA Grapalat"/>
          <w:i w:val="0"/>
          <w:lang w:val="af-ZA"/>
        </w:rPr>
        <w:t xml:space="preserve"> </w:t>
      </w:r>
      <w:r w:rsidRPr="00864564">
        <w:rPr>
          <w:rFonts w:ascii="GHEA Grapalat" w:hAnsi="GHEA Grapalat"/>
          <w:i w:val="0"/>
          <w:lang w:val="af-ZA"/>
        </w:rPr>
        <w:t xml:space="preserve">հայտարարում է </w:t>
      </w:r>
      <w:r>
        <w:rPr>
          <w:rFonts w:ascii="GHEA Grapalat" w:hAnsi="GHEA Grapalat"/>
          <w:i w:val="0"/>
          <w:lang w:val="hy-AM"/>
        </w:rPr>
        <w:t>գնանշման հարցում</w:t>
      </w:r>
      <w:r w:rsidRPr="00864564">
        <w:rPr>
          <w:rFonts w:ascii="GHEA Grapalat" w:hAnsi="GHEA Grapalat"/>
          <w:i w:val="0"/>
          <w:lang w:val="af-ZA"/>
        </w:rPr>
        <w:t>, որն իրականացվում է մեկ փուլով:</w:t>
      </w:r>
    </w:p>
    <w:p w:rsidR="00C41488" w:rsidRPr="00AE2768" w:rsidRDefault="00C41488" w:rsidP="00C41488">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Pr="00AE2768">
        <w:rPr>
          <w:rFonts w:ascii="GHEA Grapalat" w:hAnsi="GHEA Grapalat"/>
          <w:i w:val="0"/>
          <w:lang w:val="af-ZA"/>
        </w:rPr>
        <w:t>Սույն ընթացակարգի</w:t>
      </w:r>
      <w:bookmarkEnd w:id="0"/>
      <w:r w:rsidRPr="00AE2768">
        <w:rPr>
          <w:rFonts w:ascii="GHEA Grapalat" w:hAnsi="GHEA Grapalat"/>
          <w:i w:val="0"/>
          <w:lang w:val="af-ZA"/>
        </w:rPr>
        <w:t xml:space="preserve"> արդյունքում </w:t>
      </w:r>
      <w:r w:rsidRPr="00AE2768">
        <w:rPr>
          <w:rFonts w:ascii="GHEA Grapalat" w:hAnsi="GHEA Grapalat"/>
          <w:i w:val="0"/>
          <w:lang w:val="hy-AM"/>
        </w:rPr>
        <w:t>ընտրված</w:t>
      </w:r>
      <w:r w:rsidRPr="00AE2768">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սննդամթերքի</w:t>
      </w:r>
      <w:r w:rsidRPr="00AE2768">
        <w:rPr>
          <w:rFonts w:ascii="GHEA Grapalat" w:hAnsi="GHEA Grapalat"/>
          <w:i w:val="0"/>
          <w:lang w:val="af-ZA"/>
        </w:rPr>
        <w:t xml:space="preserve">   մատակարարման պայմանագիր (այսուհետ` պայմանագիր)։ </w:t>
      </w:r>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2A57C3" w:rsidRPr="00AE2768" w:rsidRDefault="002A57C3" w:rsidP="002A57C3">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sidRPr="00AE2768">
        <w:rPr>
          <w:rFonts w:ascii="GHEA Grapalat" w:hAnsi="GHEA Grapalat"/>
          <w:i w:val="0"/>
          <w:lang w:val="af-ZA" w:eastAsia="ru-RU"/>
        </w:rPr>
        <w:t xml:space="preserve"> </w:t>
      </w:r>
      <w:r>
        <w:rPr>
          <w:rFonts w:ascii="GHEA Grapalat" w:hAnsi="GHEA Grapalat"/>
          <w:i w:val="0"/>
          <w:lang w:val="af-ZA"/>
        </w:rPr>
        <w:t>ք.</w:t>
      </w:r>
      <w:r w:rsidR="003004FC">
        <w:rPr>
          <w:rFonts w:ascii="GHEA Grapalat" w:hAnsi="GHEA Grapalat"/>
          <w:i w:val="0"/>
          <w:lang w:val="af-ZA"/>
        </w:rPr>
        <w:t>Իջևան, Նալբանդյան 5</w:t>
      </w:r>
      <w:r>
        <w:rPr>
          <w:rFonts w:ascii="GHEA Grapalat" w:hAnsi="GHEA Grapalat"/>
          <w:i w:val="0"/>
          <w:lang w:val="af-ZA"/>
        </w:rPr>
        <w:t xml:space="preserve"> </w:t>
      </w:r>
      <w:r w:rsidRPr="00AE2768">
        <w:rPr>
          <w:rFonts w:ascii="GHEA Grapalat" w:hAnsi="GHEA Grapalat"/>
          <w:i w:val="0"/>
          <w:lang w:val="af-ZA"/>
        </w:rPr>
        <w:t>հասցեով,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հրապարակման օրվանից հաշված </w:t>
      </w:r>
      <w:r>
        <w:rPr>
          <w:rFonts w:ascii="GHEA Grapalat" w:hAnsi="GHEA Grapalat"/>
          <w:i w:val="0"/>
          <w:lang w:val="af-ZA"/>
        </w:rPr>
        <w:t>7</w:t>
      </w:r>
      <w:r w:rsidRPr="00AE2768">
        <w:rPr>
          <w:rFonts w:ascii="GHEA Grapalat" w:hAnsi="GHEA Grapalat"/>
          <w:i w:val="0"/>
          <w:lang w:val="af-ZA"/>
        </w:rPr>
        <w:t xml:space="preserve">-րդ օրվա ժամը </w:t>
      </w:r>
      <w:r>
        <w:rPr>
          <w:rFonts w:ascii="GHEA Grapalat" w:hAnsi="GHEA Grapalat"/>
          <w:i w:val="0"/>
          <w:lang w:val="af-ZA"/>
        </w:rPr>
        <w:t>1</w:t>
      </w:r>
      <w:r w:rsidR="00261C3C">
        <w:rPr>
          <w:rFonts w:ascii="GHEA Grapalat" w:hAnsi="GHEA Grapalat"/>
          <w:i w:val="0"/>
          <w:lang w:val="hy-AM"/>
        </w:rPr>
        <w:t>1</w:t>
      </w:r>
      <w:r>
        <w:rPr>
          <w:rFonts w:ascii="GHEA Grapalat" w:hAnsi="GHEA Grapalat"/>
          <w:i w:val="0"/>
          <w:lang w:val="af-ZA"/>
        </w:rPr>
        <w:t>:00-ն</w:t>
      </w:r>
      <w:r w:rsidRPr="00AE2768">
        <w:rPr>
          <w:rFonts w:ascii="GHEA Grapalat" w:hAnsi="GHEA Grapalat"/>
          <w:i w:val="0"/>
          <w:lang w:val="af-ZA"/>
        </w:rPr>
        <w:t xml:space="preserve">: </w:t>
      </w:r>
    </w:p>
    <w:p w:rsidR="002A57C3" w:rsidRPr="00AE2768" w:rsidRDefault="002A57C3" w:rsidP="002A57C3">
      <w:pPr>
        <w:pStyle w:val="a3"/>
        <w:spacing w:line="240" w:lineRule="auto"/>
        <w:ind w:firstLine="708"/>
        <w:rPr>
          <w:rFonts w:ascii="GHEA Grapalat" w:hAnsi="GHEA Grapalat"/>
          <w:i w:val="0"/>
          <w:lang w:val="af-ZA"/>
        </w:rPr>
      </w:pPr>
      <w:r w:rsidRPr="00AE2768">
        <w:rPr>
          <w:rFonts w:ascii="GHEA Grapalat" w:hAnsi="GHEA Grapalat"/>
          <w:i w:val="0"/>
          <w:lang w:val="af-ZA"/>
        </w:rPr>
        <w:t xml:space="preserve">Հայտերը, հայերենից բացի, կարող են ներկայացվել նաև անգլերեն կամ ռուսերեն: </w:t>
      </w:r>
    </w:p>
    <w:p w:rsidR="002A57C3" w:rsidRPr="00712C89" w:rsidRDefault="002A57C3" w:rsidP="002A57C3">
      <w:pPr>
        <w:pStyle w:val="a3"/>
        <w:spacing w:line="240" w:lineRule="auto"/>
        <w:ind w:firstLine="708"/>
        <w:rPr>
          <w:rFonts w:ascii="GHEA Grapalat" w:hAnsi="GHEA Grapalat"/>
          <w:i w:val="0"/>
          <w:lang w:val="af-ZA"/>
        </w:rPr>
      </w:pPr>
      <w:r w:rsidRPr="00712C89">
        <w:rPr>
          <w:rFonts w:ascii="GHEA Grapalat" w:hAnsi="GHEA Grapalat"/>
          <w:i w:val="0"/>
          <w:lang w:val="af-ZA"/>
        </w:rPr>
        <w:t xml:space="preserve">Հայտերի բացումը տեղի կունենա </w:t>
      </w:r>
      <w:r w:rsidR="00261C3C">
        <w:rPr>
          <w:rFonts w:ascii="GHEA Grapalat" w:hAnsi="GHEA Grapalat"/>
          <w:i w:val="0"/>
          <w:lang w:val="af-ZA"/>
        </w:rPr>
        <w:t>ք.</w:t>
      </w:r>
      <w:r w:rsidR="003004FC" w:rsidRPr="00712C89">
        <w:rPr>
          <w:rFonts w:ascii="GHEA Grapalat" w:hAnsi="GHEA Grapalat"/>
          <w:i w:val="0"/>
          <w:lang w:val="af-ZA"/>
        </w:rPr>
        <w:t>Իջևան Նալբանդյան 5</w:t>
      </w:r>
      <w:r w:rsidRPr="00712C89">
        <w:rPr>
          <w:rFonts w:ascii="GHEA Grapalat" w:hAnsi="GHEA Grapalat"/>
          <w:i w:val="0"/>
          <w:lang w:val="af-ZA"/>
        </w:rPr>
        <w:t xml:space="preserve"> հասցեում</w:t>
      </w:r>
      <w:bookmarkStart w:id="2" w:name="_GoBack"/>
      <w:r w:rsidRPr="00DA67D7">
        <w:rPr>
          <w:rFonts w:ascii="GHEA Grapalat" w:hAnsi="GHEA Grapalat"/>
          <w:i w:val="0"/>
          <w:lang w:val="af-ZA"/>
        </w:rPr>
        <w:t xml:space="preserve">,  </w:t>
      </w:r>
      <w:r w:rsidR="001C42F5">
        <w:rPr>
          <w:rFonts w:ascii="GHEA Grapalat" w:hAnsi="GHEA Grapalat"/>
          <w:i w:val="0"/>
          <w:lang w:val="af-ZA"/>
        </w:rPr>
        <w:t>2025</w:t>
      </w:r>
      <w:r w:rsidRPr="00DA67D7">
        <w:rPr>
          <w:rFonts w:ascii="GHEA Grapalat" w:hAnsi="GHEA Grapalat"/>
          <w:i w:val="0"/>
          <w:lang w:val="af-ZA"/>
        </w:rPr>
        <w:t>թ.</w:t>
      </w:r>
      <w:r w:rsidR="00261C3C" w:rsidRPr="00DA67D7">
        <w:rPr>
          <w:rFonts w:ascii="GHEA Grapalat" w:hAnsi="GHEA Grapalat"/>
          <w:i w:val="0"/>
          <w:lang w:val="hy-AM"/>
        </w:rPr>
        <w:t xml:space="preserve"> </w:t>
      </w:r>
      <w:r w:rsidR="0026175B">
        <w:rPr>
          <w:rFonts w:ascii="GHEA Grapalat" w:hAnsi="GHEA Grapalat"/>
          <w:i w:val="0"/>
          <w:lang w:val="en-US"/>
        </w:rPr>
        <w:t>հունվարի</w:t>
      </w:r>
      <w:r w:rsidR="00712C89" w:rsidRPr="00DA67D7">
        <w:rPr>
          <w:rFonts w:ascii="GHEA Grapalat" w:hAnsi="GHEA Grapalat"/>
          <w:i w:val="0"/>
          <w:lang w:val="af-ZA"/>
        </w:rPr>
        <w:t xml:space="preserve">  </w:t>
      </w:r>
      <w:r w:rsidR="0082603C">
        <w:rPr>
          <w:rFonts w:ascii="GHEA Grapalat" w:hAnsi="GHEA Grapalat"/>
          <w:i w:val="0"/>
          <w:lang w:val="af-ZA"/>
        </w:rPr>
        <w:t>2</w:t>
      </w:r>
      <w:r w:rsidR="00FD566F">
        <w:rPr>
          <w:rFonts w:ascii="GHEA Grapalat" w:hAnsi="GHEA Grapalat"/>
          <w:i w:val="0"/>
          <w:lang w:val="af-ZA"/>
        </w:rPr>
        <w:t>1</w:t>
      </w:r>
      <w:r w:rsidRPr="00DA67D7">
        <w:rPr>
          <w:rFonts w:ascii="GHEA Grapalat" w:hAnsi="GHEA Grapalat"/>
          <w:i w:val="0"/>
          <w:lang w:val="af-ZA"/>
        </w:rPr>
        <w:t xml:space="preserve">-ին </w:t>
      </w:r>
      <w:bookmarkEnd w:id="2"/>
      <w:r w:rsidRPr="00712C89">
        <w:rPr>
          <w:rFonts w:ascii="GHEA Grapalat" w:hAnsi="GHEA Grapalat"/>
          <w:i w:val="0"/>
          <w:lang w:val="af-ZA"/>
        </w:rPr>
        <w:t>ժամը 1</w:t>
      </w:r>
      <w:r w:rsidR="00261C3C">
        <w:rPr>
          <w:rFonts w:ascii="GHEA Grapalat" w:hAnsi="GHEA Grapalat"/>
          <w:i w:val="0"/>
          <w:lang w:val="hy-AM"/>
        </w:rPr>
        <w:t>1</w:t>
      </w:r>
      <w:r w:rsidRPr="00712C89">
        <w:rPr>
          <w:rFonts w:ascii="GHEA Grapalat" w:hAnsi="GHEA Grapalat"/>
          <w:i w:val="0"/>
          <w:lang w:val="af-ZA"/>
        </w:rPr>
        <w:t xml:space="preserve">:00-ին։   </w:t>
      </w:r>
    </w:p>
    <w:p w:rsidR="006675F2" w:rsidRPr="006675F2" w:rsidRDefault="006675F2" w:rsidP="006675F2">
      <w:pPr>
        <w:ind w:firstLine="720"/>
        <w:jc w:val="both"/>
        <w:rPr>
          <w:rFonts w:ascii="GHEA Grapalat" w:hAnsi="GHEA Grapalat"/>
          <w:sz w:val="20"/>
          <w:szCs w:val="20"/>
          <w:lang w:val="hy-AM"/>
        </w:rPr>
      </w:pPr>
      <w:r w:rsidRPr="00712C89">
        <w:rPr>
          <w:rFonts w:ascii="GHEA Grapalat" w:hAnsi="GHEA Grapalat"/>
          <w:sz w:val="20"/>
          <w:szCs w:val="20"/>
          <w:lang w:val="af-ZA"/>
        </w:rPr>
        <w:t>Սույն ընթացակարգի վերաբերյալ բողոք</w:t>
      </w:r>
      <w:r w:rsidRPr="00712C89">
        <w:rPr>
          <w:rFonts w:ascii="GHEA Grapalat" w:hAnsi="GHEA Grapalat"/>
          <w:sz w:val="20"/>
          <w:szCs w:val="20"/>
          <w:lang w:val="hy-AM"/>
        </w:rPr>
        <w:t>արկումն իրականացվում</w:t>
      </w:r>
      <w:r w:rsidRPr="006675F2">
        <w:rPr>
          <w:rFonts w:ascii="GHEA Grapalat" w:hAnsi="GHEA Grapalat"/>
          <w:sz w:val="20"/>
          <w:szCs w:val="20"/>
          <w:lang w:val="hy-AM"/>
        </w:rPr>
        <w:t xml:space="preserve">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a3"/>
        <w:spacing w:line="240" w:lineRule="auto"/>
        <w:rPr>
          <w:rFonts w:ascii="GHEA Grapalat" w:hAnsi="GHEA Grapalat"/>
          <w:i w:val="0"/>
          <w:lang w:val="hy-AM"/>
        </w:rPr>
      </w:pPr>
    </w:p>
    <w:p w:rsidR="002A57C3" w:rsidRPr="00261C3C" w:rsidRDefault="002A57C3" w:rsidP="002A57C3">
      <w:pPr>
        <w:pStyle w:val="a3"/>
        <w:spacing w:line="240" w:lineRule="auto"/>
        <w:rPr>
          <w:rFonts w:ascii="Cambria Math" w:hAnsi="Cambria Math"/>
          <w:i w:val="0"/>
          <w:lang w:val="hy-AM"/>
        </w:rPr>
      </w:pPr>
      <w:r w:rsidRPr="00752623">
        <w:rPr>
          <w:rFonts w:ascii="GHEA Grapalat" w:hAnsi="GHEA Grapalat"/>
          <w:i w:val="0"/>
          <w:lang w:val="af-ZA"/>
        </w:rPr>
        <w:t xml:space="preserve">Սույն հայտարարության հետ կապված </w:t>
      </w:r>
      <w:r w:rsidRPr="00261C3C">
        <w:rPr>
          <w:rFonts w:ascii="GHEA Grapalat" w:hAnsi="GHEA Grapalat"/>
          <w:i w:val="0"/>
          <w:lang w:val="af-ZA"/>
        </w:rPr>
        <w:t xml:space="preserve">լրացուցիչ տեղեկություններ ստանալու համար կարող եք դիմել գնահատող հանձնաժողովի քարտուղար` </w:t>
      </w:r>
      <w:r w:rsidR="00261C3C" w:rsidRPr="00261C3C">
        <w:rPr>
          <w:rFonts w:ascii="GHEA Grapalat" w:hAnsi="GHEA Grapalat"/>
          <w:i w:val="0"/>
          <w:lang w:val="hy-AM"/>
        </w:rPr>
        <w:t>Սարո</w:t>
      </w:r>
      <w:r w:rsidRPr="00261C3C">
        <w:rPr>
          <w:rFonts w:ascii="GHEA Grapalat" w:hAnsi="GHEA Grapalat"/>
          <w:i w:val="0"/>
          <w:lang w:val="af-ZA"/>
        </w:rPr>
        <w:t xml:space="preserve"> Ա</w:t>
      </w:r>
      <w:r w:rsidR="00261C3C" w:rsidRPr="00261C3C">
        <w:rPr>
          <w:rFonts w:ascii="GHEA Grapalat" w:hAnsi="GHEA Grapalat"/>
          <w:i w:val="0"/>
          <w:lang w:val="hy-AM"/>
        </w:rPr>
        <w:t>ղբալ</w:t>
      </w:r>
      <w:r w:rsidRPr="00261C3C">
        <w:rPr>
          <w:rFonts w:ascii="GHEA Grapalat" w:hAnsi="GHEA Grapalat"/>
          <w:i w:val="0"/>
          <w:lang w:val="af-ZA"/>
        </w:rPr>
        <w:t>յանին</w:t>
      </w:r>
      <w:r w:rsidR="00261C3C" w:rsidRPr="00261C3C">
        <w:rPr>
          <w:rFonts w:ascii="Cambria Math" w:hAnsi="Cambria Math" w:cs="Cambria Math"/>
          <w:i w:val="0"/>
          <w:lang w:val="hy-AM"/>
        </w:rPr>
        <w:t>․</w:t>
      </w:r>
    </w:p>
    <w:p w:rsidR="002A57C3" w:rsidRDefault="002A57C3" w:rsidP="002A57C3">
      <w:pPr>
        <w:pStyle w:val="23"/>
        <w:ind w:firstLine="567"/>
        <w:rPr>
          <w:rFonts w:ascii="GHEA Grapalat" w:hAnsi="GHEA Grapalat"/>
        </w:rPr>
      </w:pPr>
    </w:p>
    <w:p w:rsidR="002A57C3" w:rsidRPr="003E2903" w:rsidRDefault="002A57C3" w:rsidP="002A57C3">
      <w:pPr>
        <w:pStyle w:val="a3"/>
        <w:spacing w:line="240" w:lineRule="auto"/>
        <w:ind w:left="2832" w:firstLine="708"/>
        <w:jc w:val="left"/>
        <w:rPr>
          <w:rFonts w:ascii="GHEA Grapalat" w:hAnsi="GHEA Grapalat"/>
          <w:i w:val="0"/>
          <w:u w:val="single"/>
          <w:lang w:val="af-ZA"/>
        </w:rPr>
      </w:pPr>
      <w:proofErr w:type="gramStart"/>
      <w:r w:rsidRPr="003E2903">
        <w:rPr>
          <w:rFonts w:ascii="GHEA Grapalat" w:hAnsi="GHEA Grapalat"/>
          <w:i w:val="0"/>
        </w:rPr>
        <w:t>էլեկտրոնային</w:t>
      </w:r>
      <w:proofErr w:type="gramEnd"/>
      <w:r w:rsidRPr="003E2903">
        <w:rPr>
          <w:rFonts w:ascii="GHEA Grapalat" w:hAnsi="GHEA Grapalat"/>
          <w:i w:val="0"/>
          <w:lang w:val="af-ZA"/>
        </w:rPr>
        <w:t xml:space="preserve"> </w:t>
      </w:r>
      <w:r w:rsidRPr="003E2903">
        <w:rPr>
          <w:rFonts w:ascii="GHEA Grapalat" w:hAnsi="GHEA Grapalat"/>
          <w:i w:val="0"/>
        </w:rPr>
        <w:t>փոստի</w:t>
      </w:r>
      <w:r w:rsidRPr="003E2903">
        <w:rPr>
          <w:rFonts w:ascii="GHEA Grapalat" w:hAnsi="GHEA Grapalat"/>
          <w:i w:val="0"/>
          <w:lang w:val="af-ZA"/>
        </w:rPr>
        <w:t xml:space="preserve"> </w:t>
      </w:r>
      <w:r w:rsidRPr="003E2903">
        <w:rPr>
          <w:rFonts w:ascii="GHEA Grapalat" w:hAnsi="GHEA Grapalat"/>
          <w:i w:val="0"/>
        </w:rPr>
        <w:t>հասցեն</w:t>
      </w:r>
      <w:r w:rsidRPr="003E2903">
        <w:rPr>
          <w:rFonts w:ascii="GHEA Grapalat" w:hAnsi="GHEA Grapalat"/>
          <w:i w:val="0"/>
          <w:lang w:val="af-ZA"/>
        </w:rPr>
        <w:t xml:space="preserve"> </w:t>
      </w:r>
      <w:r w:rsidRPr="003E2903">
        <w:rPr>
          <w:rFonts w:ascii="GHEA Grapalat" w:hAnsi="GHEA Grapalat"/>
          <w:i w:val="0"/>
        </w:rPr>
        <w:t>է</w:t>
      </w:r>
      <w:r w:rsidRPr="003E2903">
        <w:rPr>
          <w:rFonts w:ascii="GHEA Grapalat" w:hAnsi="GHEA Grapalat"/>
          <w:i w:val="0"/>
          <w:lang w:val="af-ZA"/>
        </w:rPr>
        <w:t xml:space="preserve">` </w:t>
      </w:r>
      <w:r w:rsidR="003004FC">
        <w:rPr>
          <w:rFonts w:ascii="GHEA Grapalat" w:hAnsi="GHEA Grapalat"/>
          <w:i w:val="0"/>
          <w:lang w:val="af-ZA"/>
        </w:rPr>
        <w:t>aghbalyans@mail.ru</w:t>
      </w:r>
    </w:p>
    <w:p w:rsidR="002A57C3" w:rsidRPr="003E2903" w:rsidRDefault="002A57C3" w:rsidP="002A57C3">
      <w:pPr>
        <w:pStyle w:val="23"/>
        <w:ind w:firstLine="567"/>
        <w:rPr>
          <w:rFonts w:ascii="GHEA Grapalat" w:hAnsi="GHEA Grapalat"/>
        </w:rPr>
      </w:pPr>
      <w:r w:rsidRPr="003E2903">
        <w:rPr>
          <w:rFonts w:ascii="GHEA Grapalat" w:hAnsi="GHEA Grapalat"/>
        </w:rPr>
        <w:t xml:space="preserve">                                                 հեռախոսահամարն է` </w:t>
      </w:r>
      <w:r w:rsidR="003004FC">
        <w:rPr>
          <w:rFonts w:ascii="GHEA Grapalat" w:hAnsi="GHEA Grapalat"/>
        </w:rPr>
        <w:t>094-90-15-09</w:t>
      </w:r>
    </w:p>
    <w:p w:rsidR="002A57C3" w:rsidRPr="00752623" w:rsidRDefault="002A57C3" w:rsidP="002A57C3">
      <w:pPr>
        <w:pStyle w:val="a3"/>
        <w:spacing w:line="240" w:lineRule="auto"/>
        <w:rPr>
          <w:rFonts w:ascii="GHEA Grapalat" w:hAnsi="GHEA Grapalat"/>
          <w:i w:val="0"/>
          <w:lang w:val="af-ZA"/>
        </w:rPr>
      </w:pPr>
    </w:p>
    <w:p w:rsidR="002A57C3" w:rsidRPr="00752623" w:rsidRDefault="002A57C3" w:rsidP="002A57C3">
      <w:pPr>
        <w:pStyle w:val="a3"/>
        <w:spacing w:line="240" w:lineRule="auto"/>
        <w:rPr>
          <w:rFonts w:ascii="GHEA Grapalat" w:hAnsi="GHEA Grapalat"/>
          <w:i w:val="0"/>
          <w:lang w:val="af-ZA"/>
        </w:rPr>
      </w:pPr>
    </w:p>
    <w:p w:rsidR="002A57C3" w:rsidRPr="00752623" w:rsidRDefault="002A57C3" w:rsidP="002A57C3">
      <w:pPr>
        <w:pStyle w:val="a3"/>
        <w:spacing w:line="240" w:lineRule="auto"/>
        <w:rPr>
          <w:rFonts w:ascii="GHEA Grapalat" w:hAnsi="GHEA Grapalat"/>
          <w:i w:val="0"/>
          <w:lang w:val="af-ZA"/>
        </w:rPr>
      </w:pPr>
    </w:p>
    <w:p w:rsidR="002A57C3" w:rsidRPr="00864564" w:rsidRDefault="002A57C3" w:rsidP="002A57C3">
      <w:pPr>
        <w:pStyle w:val="a3"/>
        <w:spacing w:line="240" w:lineRule="auto"/>
        <w:ind w:firstLine="0"/>
        <w:jc w:val="left"/>
        <w:rPr>
          <w:rFonts w:ascii="GHEA Grapalat" w:hAnsi="GHEA Grapalat"/>
          <w:i w:val="0"/>
          <w:u w:val="single"/>
          <w:lang w:val="af-ZA"/>
        </w:rPr>
      </w:pPr>
      <w:r w:rsidRPr="00864564">
        <w:rPr>
          <w:rFonts w:ascii="GHEA Grapalat" w:hAnsi="GHEA Grapalat"/>
          <w:i w:val="0"/>
          <w:lang w:val="af-ZA"/>
        </w:rPr>
        <w:t>Պատվիրատու</w:t>
      </w:r>
      <w:r>
        <w:rPr>
          <w:rFonts w:ascii="GHEA Grapalat" w:hAnsi="GHEA Grapalat"/>
          <w:i w:val="0"/>
          <w:lang w:val="af-ZA"/>
        </w:rPr>
        <w:t>`  «</w:t>
      </w:r>
      <w:r w:rsidR="003004FC" w:rsidRPr="003004FC">
        <w:rPr>
          <w:rFonts w:ascii="GHEA Grapalat" w:hAnsi="GHEA Grapalat"/>
          <w:i w:val="0"/>
          <w:lang w:val="af-ZA"/>
        </w:rPr>
        <w:t xml:space="preserve"> </w:t>
      </w:r>
      <w:r w:rsidR="003004FC">
        <w:rPr>
          <w:rFonts w:ascii="GHEA Grapalat" w:hAnsi="GHEA Grapalat"/>
          <w:i w:val="0"/>
          <w:lang w:val="af-ZA"/>
        </w:rPr>
        <w:t xml:space="preserve">Տավուշի Պատրիկ Տէվէճեան տարածաշրջանային քոլեջ </w:t>
      </w:r>
      <w:r>
        <w:rPr>
          <w:rFonts w:ascii="GHEA Grapalat" w:hAnsi="GHEA Grapalat"/>
          <w:i w:val="0"/>
          <w:lang w:val="af-ZA"/>
        </w:rPr>
        <w:t xml:space="preserve">» </w:t>
      </w:r>
      <w:r w:rsidR="003004FC">
        <w:rPr>
          <w:rFonts w:ascii="GHEA Grapalat" w:hAnsi="GHEA Grapalat"/>
          <w:i w:val="0"/>
          <w:lang w:val="af-ZA"/>
        </w:rPr>
        <w:t>հիմնադրամ</w:t>
      </w:r>
    </w:p>
    <w:p w:rsidR="002A57C3" w:rsidRPr="003E2903" w:rsidRDefault="002A57C3" w:rsidP="002A57C3">
      <w:pPr>
        <w:pStyle w:val="a3"/>
        <w:spacing w:line="240" w:lineRule="auto"/>
        <w:rPr>
          <w:rFonts w:ascii="GHEA Grapalat" w:hAnsi="GHEA Grapalat"/>
          <w:i w:val="0"/>
          <w:lang w:val="af-ZA"/>
        </w:rPr>
      </w:pPr>
    </w:p>
    <w:p w:rsidR="002A57C3" w:rsidRPr="00AE2768" w:rsidRDefault="002A57C3" w:rsidP="002A57C3">
      <w:pPr>
        <w:pStyle w:val="a3"/>
        <w:spacing w:line="240" w:lineRule="auto"/>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826193" w:rsidRPr="00A71D81" w:rsidRDefault="00826193" w:rsidP="00EF3662">
      <w:pPr>
        <w:pStyle w:val="aa"/>
        <w:ind w:right="-7" w:firstLine="567"/>
        <w:jc w:val="right"/>
        <w:rPr>
          <w:rFonts w:ascii="GHEA Grapalat" w:hAnsi="GHEA Grapalat" w:cs="Sylfaen"/>
          <w:i/>
          <w:sz w:val="22"/>
          <w:lang w:val="af-ZA"/>
        </w:rPr>
      </w:pPr>
    </w:p>
    <w:p w:rsidR="002A57C3" w:rsidRPr="00752623" w:rsidRDefault="002A57C3" w:rsidP="002A57C3">
      <w:pPr>
        <w:pStyle w:val="aa"/>
        <w:spacing w:after="0"/>
        <w:ind w:firstLine="567"/>
        <w:jc w:val="right"/>
        <w:rPr>
          <w:rFonts w:ascii="GHEA Grapalat" w:hAnsi="GHEA Grapalat" w:cs="Sylfaen"/>
          <w:i/>
          <w:sz w:val="20"/>
          <w:szCs w:val="20"/>
          <w:lang w:val="af-ZA"/>
        </w:rPr>
      </w:pPr>
      <w:r w:rsidRPr="00752623">
        <w:rPr>
          <w:rFonts w:ascii="GHEA Grapalat" w:hAnsi="GHEA Grapalat" w:cs="Sylfaen"/>
          <w:i/>
          <w:sz w:val="20"/>
          <w:szCs w:val="20"/>
        </w:rPr>
        <w:t>Հաստատված</w:t>
      </w:r>
      <w:r w:rsidRPr="00752623">
        <w:rPr>
          <w:rFonts w:ascii="GHEA Grapalat" w:hAnsi="GHEA Grapalat" w:cs="Times Armenian"/>
          <w:i/>
          <w:sz w:val="20"/>
          <w:szCs w:val="20"/>
          <w:lang w:val="af-ZA"/>
        </w:rPr>
        <w:t xml:space="preserve"> </w:t>
      </w:r>
      <w:r w:rsidRPr="00752623">
        <w:rPr>
          <w:rFonts w:ascii="GHEA Grapalat" w:hAnsi="GHEA Grapalat" w:cs="Sylfaen"/>
          <w:i/>
          <w:sz w:val="20"/>
          <w:szCs w:val="20"/>
        </w:rPr>
        <w:t>է</w:t>
      </w:r>
    </w:p>
    <w:p w:rsidR="002A57C3" w:rsidRPr="004600C5" w:rsidRDefault="0026175B" w:rsidP="002A57C3">
      <w:pPr>
        <w:pStyle w:val="aa"/>
        <w:spacing w:after="0"/>
        <w:ind w:firstLine="567"/>
        <w:jc w:val="right"/>
        <w:rPr>
          <w:rFonts w:ascii="GHEA Grapalat" w:hAnsi="GHEA Grapalat" w:cs="Sylfaen"/>
          <w:i/>
          <w:sz w:val="20"/>
          <w:szCs w:val="20"/>
          <w:lang w:val="af-ZA"/>
        </w:rPr>
      </w:pPr>
      <w:r>
        <w:rPr>
          <w:rFonts w:ascii="GHEA Grapalat" w:hAnsi="GHEA Grapalat"/>
          <w:i/>
          <w:sz w:val="20"/>
          <w:szCs w:val="20"/>
          <w:lang w:val="af-ZA"/>
        </w:rPr>
        <w:t>ՏՊՏՏՔՀ-ԳՀԱՊՁԲ-2025</w:t>
      </w:r>
      <w:r w:rsidR="00C867C8" w:rsidRPr="00C867C8">
        <w:rPr>
          <w:rFonts w:ascii="GHEA Grapalat" w:hAnsi="GHEA Grapalat"/>
          <w:i/>
          <w:sz w:val="20"/>
          <w:szCs w:val="20"/>
          <w:lang w:val="af-ZA"/>
        </w:rPr>
        <w:t>/</w:t>
      </w:r>
      <w:r>
        <w:rPr>
          <w:rFonts w:ascii="GHEA Grapalat" w:hAnsi="GHEA Grapalat"/>
          <w:i/>
          <w:sz w:val="20"/>
          <w:szCs w:val="20"/>
          <w:lang w:val="af-ZA"/>
        </w:rPr>
        <w:t>1</w:t>
      </w:r>
      <w:r w:rsidR="00C867C8" w:rsidRPr="00C71A1F">
        <w:rPr>
          <w:rFonts w:ascii="GHEA Grapalat" w:hAnsi="GHEA Grapalat" w:cs="Sylfaen"/>
          <w:i/>
          <w:sz w:val="20"/>
          <w:szCs w:val="20"/>
          <w:lang w:val="af-ZA"/>
        </w:rPr>
        <w:t xml:space="preserve">     </w:t>
      </w:r>
      <w:r w:rsidR="002A57C3" w:rsidRPr="004600C5">
        <w:rPr>
          <w:rFonts w:ascii="GHEA Grapalat" w:hAnsi="GHEA Grapalat" w:cs="Sylfaen"/>
          <w:i/>
          <w:sz w:val="20"/>
          <w:szCs w:val="20"/>
        </w:rPr>
        <w:t>ծածկա</w:t>
      </w:r>
      <w:r w:rsidR="002A57C3" w:rsidRPr="004600C5">
        <w:rPr>
          <w:rFonts w:ascii="GHEA Grapalat" w:hAnsi="GHEA Grapalat" w:cs="Times Armenian"/>
          <w:i/>
          <w:sz w:val="20"/>
          <w:szCs w:val="20"/>
        </w:rPr>
        <w:t>գ</w:t>
      </w:r>
      <w:r w:rsidR="002A57C3" w:rsidRPr="004600C5">
        <w:rPr>
          <w:rFonts w:ascii="GHEA Grapalat" w:hAnsi="GHEA Grapalat" w:cs="Sylfaen"/>
          <w:i/>
          <w:sz w:val="20"/>
          <w:szCs w:val="20"/>
        </w:rPr>
        <w:t>րով</w:t>
      </w:r>
      <w:r w:rsidR="002A57C3" w:rsidRPr="004600C5">
        <w:rPr>
          <w:rFonts w:ascii="GHEA Grapalat" w:hAnsi="GHEA Grapalat" w:cs="Times Armenian"/>
          <w:i/>
          <w:sz w:val="20"/>
          <w:szCs w:val="20"/>
          <w:lang w:val="af-ZA"/>
        </w:rPr>
        <w:t xml:space="preserve"> </w:t>
      </w:r>
    </w:p>
    <w:p w:rsidR="002A57C3" w:rsidRPr="00752623" w:rsidRDefault="002A57C3" w:rsidP="002A57C3">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3D7A72">
        <w:rPr>
          <w:rFonts w:ascii="GHEA Grapalat" w:hAnsi="GHEA Grapalat" w:cs="Sylfaen"/>
          <w:i/>
          <w:sz w:val="20"/>
          <w:szCs w:val="20"/>
          <w:lang w:val="af-ZA"/>
        </w:rPr>
        <w:t xml:space="preserve"> </w:t>
      </w:r>
      <w:r>
        <w:rPr>
          <w:rFonts w:ascii="GHEA Grapalat" w:hAnsi="GHEA Grapalat" w:cs="Sylfaen"/>
          <w:i/>
          <w:sz w:val="20"/>
          <w:szCs w:val="20"/>
        </w:rPr>
        <w:t>հարցման</w:t>
      </w:r>
      <w:r w:rsidRPr="003D7A72">
        <w:rPr>
          <w:rFonts w:ascii="GHEA Grapalat" w:hAnsi="GHEA Grapalat" w:cs="Sylfaen"/>
          <w:i/>
          <w:sz w:val="20"/>
          <w:szCs w:val="20"/>
          <w:lang w:val="af-ZA"/>
        </w:rPr>
        <w:t xml:space="preserve"> </w:t>
      </w:r>
      <w:r w:rsidRPr="00752623">
        <w:rPr>
          <w:rFonts w:ascii="GHEA Grapalat" w:hAnsi="GHEA Grapalat" w:cs="Times Armenian"/>
          <w:i/>
          <w:sz w:val="20"/>
          <w:szCs w:val="20"/>
          <w:lang w:val="af-ZA"/>
        </w:rPr>
        <w:t xml:space="preserve">գնահատող </w:t>
      </w:r>
      <w:r w:rsidRPr="00752623">
        <w:rPr>
          <w:rFonts w:ascii="GHEA Grapalat" w:hAnsi="GHEA Grapalat" w:cs="Sylfaen"/>
          <w:i/>
          <w:sz w:val="20"/>
          <w:szCs w:val="20"/>
        </w:rPr>
        <w:t>հանձնաժողովի</w:t>
      </w:r>
    </w:p>
    <w:p w:rsidR="002A57C3" w:rsidRPr="00752623" w:rsidRDefault="002A57C3" w:rsidP="002A57C3">
      <w:pPr>
        <w:pStyle w:val="aa"/>
        <w:spacing w:after="0"/>
        <w:ind w:firstLine="567"/>
        <w:jc w:val="right"/>
        <w:rPr>
          <w:rFonts w:ascii="GHEA Grapalat" w:hAnsi="GHEA Grapalat"/>
          <w:i/>
          <w:sz w:val="20"/>
          <w:szCs w:val="20"/>
          <w:lang w:val="af-ZA"/>
        </w:rPr>
      </w:pPr>
      <w:r w:rsidRPr="00752623">
        <w:rPr>
          <w:rFonts w:ascii="GHEA Grapalat" w:hAnsi="GHEA Grapalat" w:cs="Sylfaen"/>
          <w:i/>
          <w:sz w:val="20"/>
          <w:szCs w:val="20"/>
          <w:lang w:val="af-ZA"/>
        </w:rPr>
        <w:t xml:space="preserve"> 20</w:t>
      </w:r>
      <w:r>
        <w:rPr>
          <w:rFonts w:ascii="GHEA Grapalat" w:hAnsi="GHEA Grapalat" w:cs="Sylfaen"/>
          <w:i/>
          <w:sz w:val="20"/>
          <w:szCs w:val="20"/>
          <w:lang w:val="af-ZA"/>
        </w:rPr>
        <w:t>2</w:t>
      </w:r>
      <w:r w:rsidR="0026175B">
        <w:rPr>
          <w:rFonts w:ascii="GHEA Grapalat" w:hAnsi="GHEA Grapalat" w:cs="Sylfaen"/>
          <w:i/>
          <w:sz w:val="20"/>
          <w:szCs w:val="20"/>
          <w:lang w:val="af-ZA"/>
        </w:rPr>
        <w:t>5</w:t>
      </w:r>
      <w:r w:rsidRPr="00752623">
        <w:rPr>
          <w:rFonts w:ascii="GHEA Grapalat" w:hAnsi="GHEA Grapalat" w:cs="Sylfaen"/>
          <w:i/>
          <w:sz w:val="20"/>
          <w:szCs w:val="20"/>
          <w:lang w:val="af-ZA"/>
        </w:rPr>
        <w:t xml:space="preserve"> </w:t>
      </w:r>
      <w:r w:rsidRPr="00752623">
        <w:rPr>
          <w:rFonts w:ascii="GHEA Grapalat" w:hAnsi="GHEA Grapalat" w:cs="Sylfaen"/>
          <w:i/>
          <w:sz w:val="20"/>
          <w:szCs w:val="20"/>
        </w:rPr>
        <w:t>թ</w:t>
      </w:r>
      <w:r w:rsidRPr="00752623">
        <w:rPr>
          <w:rFonts w:ascii="GHEA Grapalat" w:hAnsi="GHEA Grapalat" w:cs="Times Armenian"/>
          <w:i/>
          <w:sz w:val="20"/>
          <w:szCs w:val="20"/>
          <w:lang w:val="af-ZA"/>
        </w:rPr>
        <w:t>.</w:t>
      </w:r>
      <w:r>
        <w:rPr>
          <w:rFonts w:ascii="GHEA Grapalat" w:hAnsi="GHEA Grapalat" w:cs="Times Armenian"/>
          <w:i/>
          <w:sz w:val="20"/>
          <w:szCs w:val="20"/>
          <w:lang w:val="af-ZA"/>
        </w:rPr>
        <w:t xml:space="preserve"> </w:t>
      </w:r>
      <w:proofErr w:type="gramStart"/>
      <w:r w:rsidR="0026175B">
        <w:rPr>
          <w:rFonts w:ascii="GHEA Grapalat" w:hAnsi="GHEA Grapalat" w:cs="Times Armenian"/>
          <w:i/>
          <w:sz w:val="20"/>
          <w:szCs w:val="20"/>
        </w:rPr>
        <w:t>հունվարի</w:t>
      </w:r>
      <w:proofErr w:type="gramEnd"/>
      <w:r w:rsidR="00201474" w:rsidRPr="002F0CCA">
        <w:rPr>
          <w:rFonts w:ascii="GHEA Grapalat" w:hAnsi="GHEA Grapalat" w:cs="Times Armenian"/>
          <w:i/>
          <w:sz w:val="20"/>
          <w:szCs w:val="20"/>
          <w:lang w:val="af-ZA"/>
        </w:rPr>
        <w:t xml:space="preserve"> </w:t>
      </w:r>
      <w:r w:rsidR="001174D3">
        <w:rPr>
          <w:rFonts w:ascii="GHEA Grapalat" w:hAnsi="GHEA Grapalat" w:cs="Times Armenian"/>
          <w:i/>
          <w:sz w:val="20"/>
          <w:szCs w:val="20"/>
          <w:lang w:val="af-ZA"/>
        </w:rPr>
        <w:t>13</w:t>
      </w:r>
      <w:r w:rsidR="0026175B">
        <w:rPr>
          <w:rFonts w:ascii="GHEA Grapalat" w:hAnsi="GHEA Grapalat" w:cs="Times Armenian"/>
          <w:i/>
          <w:sz w:val="20"/>
          <w:szCs w:val="20"/>
          <w:lang w:val="af-ZA"/>
        </w:rPr>
        <w:t>-</w:t>
      </w:r>
      <w:r w:rsidRPr="00752623">
        <w:rPr>
          <w:rFonts w:ascii="GHEA Grapalat" w:hAnsi="GHEA Grapalat" w:cs="Times Armenian"/>
          <w:i/>
          <w:sz w:val="20"/>
          <w:szCs w:val="20"/>
          <w:lang w:val="af-ZA"/>
        </w:rPr>
        <w:t xml:space="preserve">ի </w:t>
      </w:r>
      <w:r w:rsidRPr="00752623">
        <w:rPr>
          <w:rFonts w:ascii="GHEA Grapalat" w:hAnsi="GHEA Grapalat" w:cs="Times Armenian"/>
          <w:i/>
          <w:sz w:val="20"/>
          <w:szCs w:val="20"/>
          <w:vertAlign w:val="subscript"/>
          <w:lang w:val="af-ZA"/>
        </w:rPr>
        <w:t xml:space="preserve"> </w:t>
      </w:r>
      <w:r w:rsidRPr="00752623">
        <w:rPr>
          <w:rFonts w:ascii="GHEA Grapalat" w:hAnsi="GHEA Grapalat" w:cs="Times Armenian"/>
          <w:i/>
          <w:sz w:val="20"/>
          <w:szCs w:val="20"/>
          <w:lang w:val="af-ZA"/>
        </w:rPr>
        <w:t xml:space="preserve">N </w:t>
      </w:r>
      <w:r w:rsidR="0026175B">
        <w:rPr>
          <w:rFonts w:ascii="GHEA Grapalat" w:hAnsi="GHEA Grapalat" w:cs="Times Armenian"/>
          <w:i/>
          <w:sz w:val="20"/>
          <w:szCs w:val="20"/>
          <w:lang w:val="af-ZA"/>
        </w:rPr>
        <w:t>1</w:t>
      </w:r>
      <w:r w:rsidR="00646577">
        <w:rPr>
          <w:rFonts w:ascii="GHEA Grapalat" w:hAnsi="GHEA Grapalat" w:cs="Times Armenian"/>
          <w:i/>
          <w:sz w:val="20"/>
          <w:szCs w:val="20"/>
          <w:lang w:val="af-ZA"/>
        </w:rPr>
        <w:t xml:space="preserve"> </w:t>
      </w:r>
      <w:r w:rsidRPr="00752623">
        <w:rPr>
          <w:rFonts w:ascii="GHEA Grapalat" w:hAnsi="GHEA Grapalat" w:cs="Sylfaen"/>
          <w:i/>
          <w:sz w:val="20"/>
          <w:szCs w:val="20"/>
        </w:rPr>
        <w:t>որոշմամբ</w:t>
      </w:r>
    </w:p>
    <w:p w:rsidR="002A57C3" w:rsidRPr="00752623" w:rsidRDefault="002A57C3" w:rsidP="002A57C3">
      <w:pPr>
        <w:pStyle w:val="aa"/>
        <w:ind w:right="-7" w:firstLine="567"/>
        <w:jc w:val="center"/>
        <w:rPr>
          <w:rFonts w:ascii="GHEA Grapalat" w:hAnsi="GHEA Grapalat"/>
          <w:lang w:val="af-ZA"/>
        </w:rPr>
      </w:pPr>
    </w:p>
    <w:p w:rsidR="002A57C3" w:rsidRPr="00752623" w:rsidRDefault="002A57C3" w:rsidP="002A57C3">
      <w:pPr>
        <w:pStyle w:val="aa"/>
        <w:ind w:right="-7" w:firstLine="567"/>
        <w:jc w:val="right"/>
        <w:rPr>
          <w:rFonts w:ascii="GHEA Grapalat" w:hAnsi="GHEA Grapalat"/>
          <w:i/>
          <w:sz w:val="22"/>
          <w:lang w:val="af-ZA"/>
        </w:rPr>
      </w:pPr>
    </w:p>
    <w:p w:rsidR="002A57C3" w:rsidRPr="00752623" w:rsidRDefault="002A57C3" w:rsidP="002A57C3">
      <w:pPr>
        <w:pStyle w:val="aa"/>
        <w:ind w:right="-7" w:firstLine="567"/>
        <w:jc w:val="center"/>
        <w:rPr>
          <w:rFonts w:ascii="GHEA Grapalat" w:hAnsi="GHEA Grapalat"/>
          <w:lang w:val="af-ZA"/>
        </w:rPr>
      </w:pPr>
    </w:p>
    <w:p w:rsidR="002A57C3" w:rsidRPr="00752623" w:rsidRDefault="002A57C3" w:rsidP="002A57C3">
      <w:pPr>
        <w:pStyle w:val="aa"/>
        <w:ind w:right="-7" w:firstLine="567"/>
        <w:jc w:val="center"/>
        <w:rPr>
          <w:rFonts w:ascii="GHEA Grapalat" w:hAnsi="GHEA Grapalat"/>
          <w:lang w:val="af-ZA"/>
        </w:rPr>
      </w:pPr>
    </w:p>
    <w:p w:rsidR="002A57C3" w:rsidRPr="00752623" w:rsidRDefault="002A57C3" w:rsidP="002A57C3">
      <w:pPr>
        <w:pStyle w:val="aa"/>
        <w:ind w:right="-7" w:firstLine="567"/>
        <w:jc w:val="center"/>
        <w:rPr>
          <w:rFonts w:ascii="GHEA Grapalat" w:hAnsi="GHEA Grapalat"/>
          <w:lang w:val="af-ZA"/>
        </w:rPr>
      </w:pPr>
    </w:p>
    <w:p w:rsidR="002A57C3" w:rsidRPr="00864564" w:rsidRDefault="002A57C3" w:rsidP="002A57C3">
      <w:pPr>
        <w:pStyle w:val="aa"/>
        <w:tabs>
          <w:tab w:val="left" w:pos="5968"/>
        </w:tabs>
        <w:ind w:right="-7" w:firstLine="567"/>
        <w:jc w:val="center"/>
        <w:rPr>
          <w:rFonts w:ascii="GHEA Grapalat" w:hAnsi="GHEA Grapalat"/>
          <w:lang w:val="af-ZA"/>
        </w:rPr>
      </w:pPr>
      <w:r>
        <w:rPr>
          <w:rFonts w:ascii="GHEA Grapalat" w:hAnsi="GHEA Grapalat"/>
          <w:i/>
          <w:lang w:val="af-ZA"/>
        </w:rPr>
        <w:t>«</w:t>
      </w:r>
      <w:r w:rsidR="005073AE">
        <w:rPr>
          <w:rFonts w:ascii="GHEA Grapalat" w:hAnsi="GHEA Grapalat"/>
          <w:i/>
          <w:lang w:val="af-ZA"/>
        </w:rPr>
        <w:t>Տավուշի Պատրիկ Տէվէճեան տարածաշրջանային քոլեջ</w:t>
      </w:r>
      <w:r>
        <w:rPr>
          <w:rFonts w:ascii="GHEA Grapalat" w:hAnsi="GHEA Grapalat"/>
          <w:i/>
          <w:lang w:val="af-ZA"/>
        </w:rPr>
        <w:t xml:space="preserve">» </w:t>
      </w:r>
      <w:r w:rsidR="00261C3C">
        <w:rPr>
          <w:rFonts w:ascii="GHEA Grapalat" w:hAnsi="GHEA Grapalat"/>
          <w:i/>
          <w:lang w:val="af-ZA"/>
        </w:rPr>
        <w:t>հ</w:t>
      </w:r>
      <w:r w:rsidR="005073AE">
        <w:rPr>
          <w:rFonts w:ascii="GHEA Grapalat" w:hAnsi="GHEA Grapalat"/>
          <w:i/>
          <w:lang w:val="af-ZA"/>
        </w:rPr>
        <w:t>իմնադրամ</w:t>
      </w: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cs="Sylfaen"/>
          <w:lang w:val="af-ZA"/>
        </w:rPr>
      </w:pPr>
      <w:r w:rsidRPr="00864564">
        <w:rPr>
          <w:rFonts w:ascii="GHEA Grapalat" w:hAnsi="GHEA Grapalat" w:cs="Sylfaen"/>
        </w:rPr>
        <w:t>Հ</w:t>
      </w:r>
      <w:r w:rsidRPr="00864564">
        <w:rPr>
          <w:rFonts w:ascii="GHEA Grapalat" w:hAnsi="GHEA Grapalat" w:cs="Times Armenian"/>
          <w:lang w:val="af-ZA"/>
        </w:rPr>
        <w:t xml:space="preserve"> </w:t>
      </w:r>
      <w:r w:rsidRPr="00864564">
        <w:rPr>
          <w:rFonts w:ascii="GHEA Grapalat" w:hAnsi="GHEA Grapalat" w:cs="Sylfaen"/>
        </w:rPr>
        <w:t>Ր</w:t>
      </w:r>
      <w:r w:rsidRPr="00864564">
        <w:rPr>
          <w:rFonts w:ascii="GHEA Grapalat" w:hAnsi="GHEA Grapalat" w:cs="Times Armenian"/>
          <w:lang w:val="af-ZA"/>
        </w:rPr>
        <w:t xml:space="preserve"> </w:t>
      </w:r>
      <w:r w:rsidRPr="00864564">
        <w:rPr>
          <w:rFonts w:ascii="GHEA Grapalat" w:hAnsi="GHEA Grapalat" w:cs="Sylfaen"/>
        </w:rPr>
        <w:t>Ա</w:t>
      </w:r>
      <w:r w:rsidRPr="00864564">
        <w:rPr>
          <w:rFonts w:ascii="GHEA Grapalat" w:hAnsi="GHEA Grapalat" w:cs="Times Armenian"/>
          <w:lang w:val="af-ZA"/>
        </w:rPr>
        <w:t xml:space="preserve"> </w:t>
      </w:r>
      <w:r w:rsidRPr="00864564">
        <w:rPr>
          <w:rFonts w:ascii="GHEA Grapalat" w:hAnsi="GHEA Grapalat" w:cs="Sylfaen"/>
        </w:rPr>
        <w:t>Վ</w:t>
      </w:r>
      <w:r w:rsidRPr="00864564">
        <w:rPr>
          <w:rFonts w:ascii="GHEA Grapalat" w:hAnsi="GHEA Grapalat" w:cs="Times Armenian"/>
          <w:lang w:val="af-ZA"/>
        </w:rPr>
        <w:t xml:space="preserve"> </w:t>
      </w:r>
      <w:r w:rsidRPr="00864564">
        <w:rPr>
          <w:rFonts w:ascii="GHEA Grapalat" w:hAnsi="GHEA Grapalat" w:cs="Sylfaen"/>
        </w:rPr>
        <w:t>Ե</w:t>
      </w:r>
      <w:r w:rsidRPr="00864564">
        <w:rPr>
          <w:rFonts w:ascii="GHEA Grapalat" w:hAnsi="GHEA Grapalat" w:cs="Times Armenian"/>
          <w:lang w:val="af-ZA"/>
        </w:rPr>
        <w:t xml:space="preserve"> </w:t>
      </w:r>
      <w:r w:rsidRPr="00864564">
        <w:rPr>
          <w:rFonts w:ascii="GHEA Grapalat" w:hAnsi="GHEA Grapalat" w:cs="Sylfaen"/>
        </w:rPr>
        <w:t>Ր</w:t>
      </w:r>
    </w:p>
    <w:p w:rsidR="002A57C3" w:rsidRPr="00864564" w:rsidRDefault="002A57C3" w:rsidP="002A57C3">
      <w:pPr>
        <w:pStyle w:val="aa"/>
        <w:ind w:right="-7" w:firstLine="567"/>
        <w:jc w:val="center"/>
        <w:rPr>
          <w:rFonts w:ascii="GHEA Grapalat" w:hAnsi="GHEA Grapalat" w:cs="Sylfaen"/>
          <w:lang w:val="af-ZA"/>
        </w:rPr>
      </w:pPr>
    </w:p>
    <w:p w:rsidR="002A57C3" w:rsidRPr="00864564" w:rsidRDefault="002A57C3" w:rsidP="002A57C3">
      <w:pPr>
        <w:pStyle w:val="aa"/>
        <w:ind w:right="-7" w:firstLine="567"/>
        <w:jc w:val="center"/>
        <w:rPr>
          <w:rFonts w:ascii="GHEA Grapalat" w:hAnsi="GHEA Grapalat" w:cs="Sylfaen"/>
          <w:lang w:val="af-ZA"/>
        </w:rPr>
      </w:pPr>
    </w:p>
    <w:p w:rsidR="00261C3C" w:rsidRDefault="00261C3C" w:rsidP="002A57C3">
      <w:pPr>
        <w:pStyle w:val="aa"/>
        <w:ind w:right="-7"/>
        <w:jc w:val="center"/>
        <w:rPr>
          <w:rFonts w:ascii="GHEA Grapalat" w:hAnsi="GHEA Grapalat" w:cs="Sylfaen"/>
          <w:lang w:val="af-ZA"/>
        </w:rPr>
      </w:pPr>
      <w:r w:rsidRPr="008774BA">
        <w:rPr>
          <w:rFonts w:ascii="GHEA Grapalat" w:hAnsi="GHEA Grapalat"/>
          <w:lang w:val="af-ZA"/>
        </w:rPr>
        <w:t>«</w:t>
      </w:r>
      <w:r>
        <w:rPr>
          <w:rFonts w:ascii="GHEA Grapalat" w:hAnsi="GHEA Grapalat"/>
          <w:i/>
          <w:lang w:val="af-ZA"/>
        </w:rPr>
        <w:t>ՏԱՎՈՒՇԻ ՊԱՏՐԻԿ ՏԷՎԷՃԵԱՆ ՏԱՐԱԾԱՇՐՋԱՆԱՅԻՆ ՔՈԼԵՋ</w:t>
      </w:r>
      <w:r w:rsidRPr="008774BA">
        <w:rPr>
          <w:rFonts w:ascii="GHEA Grapalat" w:hAnsi="GHEA Grapalat"/>
          <w:lang w:val="af-ZA"/>
        </w:rPr>
        <w:t xml:space="preserve">» </w:t>
      </w:r>
      <w:r>
        <w:rPr>
          <w:rFonts w:ascii="GHEA Grapalat" w:hAnsi="GHEA Grapalat"/>
          <w:lang w:val="af-ZA"/>
        </w:rPr>
        <w:t>ՀԻՄՆԱԴՐԱՄԻ</w:t>
      </w:r>
      <w:r w:rsidRPr="008774BA">
        <w:rPr>
          <w:rFonts w:ascii="GHEA Grapalat" w:hAnsi="GHEA Grapalat" w:cs="Sylfaen"/>
          <w:lang w:val="af-ZA"/>
        </w:rPr>
        <w:t xml:space="preserve"> </w:t>
      </w:r>
    </w:p>
    <w:p w:rsidR="002A57C3" w:rsidRPr="00864564" w:rsidRDefault="002A57C3" w:rsidP="002A57C3">
      <w:pPr>
        <w:pStyle w:val="aa"/>
        <w:ind w:right="-7"/>
        <w:jc w:val="center"/>
        <w:rPr>
          <w:rFonts w:ascii="GHEA Grapalat" w:hAnsi="GHEA Grapalat"/>
          <w:szCs w:val="22"/>
          <w:lang w:val="af-ZA"/>
        </w:rPr>
      </w:pPr>
      <w:r w:rsidRPr="008774BA">
        <w:rPr>
          <w:rFonts w:ascii="GHEA Grapalat" w:hAnsi="GHEA Grapalat" w:cs="Sylfaen"/>
        </w:rPr>
        <w:t>ԿԱՐԻՔՆԵՐԻ</w:t>
      </w:r>
      <w:r w:rsidRPr="008774BA">
        <w:rPr>
          <w:rFonts w:ascii="GHEA Grapalat" w:hAnsi="GHEA Grapalat" w:cs="Times Armenian"/>
          <w:lang w:val="af-ZA"/>
        </w:rPr>
        <w:t xml:space="preserve"> </w:t>
      </w:r>
      <w:r w:rsidRPr="008774BA">
        <w:rPr>
          <w:rFonts w:ascii="GHEA Grapalat" w:hAnsi="GHEA Grapalat" w:cs="Sylfaen"/>
        </w:rPr>
        <w:t>ՀԱՄԱՐ</w:t>
      </w:r>
      <w:r w:rsidRPr="008774BA">
        <w:rPr>
          <w:rFonts w:ascii="GHEA Grapalat" w:hAnsi="GHEA Grapalat" w:cs="Times Armenian"/>
          <w:lang w:val="af-ZA"/>
        </w:rPr>
        <w:t xml:space="preserve">` </w:t>
      </w:r>
      <w:r>
        <w:rPr>
          <w:rFonts w:ascii="GHEA Grapalat" w:hAnsi="GHEA Grapalat" w:cs="Sylfaen"/>
          <w:lang w:val="af-ZA"/>
        </w:rPr>
        <w:t>ՍՆՆԴԱՄԹԵՐՔԻ</w:t>
      </w:r>
      <w:r w:rsidRPr="00864564">
        <w:rPr>
          <w:rFonts w:ascii="GHEA Grapalat" w:hAnsi="GHEA Grapalat" w:cs="Sylfaen"/>
          <w:lang w:val="af-ZA"/>
        </w:rPr>
        <w:t xml:space="preserve"> </w:t>
      </w:r>
      <w:r w:rsidRPr="00864564">
        <w:rPr>
          <w:rFonts w:ascii="GHEA Grapalat" w:hAnsi="GHEA Grapalat" w:cs="Sylfaen"/>
        </w:rPr>
        <w:t>ՁԵՌՔԲԵՐՄԱՆ</w:t>
      </w:r>
      <w:r w:rsidRPr="00864564">
        <w:rPr>
          <w:rFonts w:ascii="GHEA Grapalat" w:hAnsi="GHEA Grapalat" w:cs="Times Armenian"/>
          <w:lang w:val="af-ZA"/>
        </w:rPr>
        <w:t xml:space="preserve"> </w:t>
      </w:r>
      <w:proofErr w:type="gramStart"/>
      <w:r w:rsidRPr="00864564">
        <w:rPr>
          <w:rFonts w:ascii="GHEA Grapalat" w:hAnsi="GHEA Grapalat" w:cs="Sylfaen"/>
        </w:rPr>
        <w:t>ՆՊԱՏԱԿՈՎ</w:t>
      </w:r>
      <w:r w:rsidRPr="00864564">
        <w:rPr>
          <w:rFonts w:ascii="GHEA Grapalat" w:hAnsi="GHEA Grapalat" w:cs="Sylfaen"/>
          <w:lang w:val="af-ZA"/>
        </w:rPr>
        <w:t xml:space="preserve"> </w:t>
      </w:r>
      <w:r w:rsidRPr="00864564">
        <w:rPr>
          <w:rFonts w:ascii="GHEA Grapalat" w:hAnsi="GHEA Grapalat" w:cs="Times Armenian"/>
          <w:lang w:val="af-ZA"/>
        </w:rPr>
        <w:t xml:space="preserve"> </w:t>
      </w:r>
      <w:r w:rsidRPr="00864564">
        <w:rPr>
          <w:rFonts w:ascii="GHEA Grapalat" w:hAnsi="GHEA Grapalat" w:cs="Sylfaen"/>
        </w:rPr>
        <w:t>ՀԱՅՏԱՐԱՐՎԱԾ</w:t>
      </w:r>
      <w:proofErr w:type="gramEnd"/>
      <w:r w:rsidRPr="00864564">
        <w:rPr>
          <w:rFonts w:ascii="GHEA Grapalat" w:hAnsi="GHEA Grapalat" w:cs="Times Armenian"/>
          <w:lang w:val="af-ZA"/>
        </w:rPr>
        <w:t xml:space="preserve"> </w:t>
      </w:r>
      <w:r>
        <w:rPr>
          <w:rFonts w:ascii="GHEA Grapalat" w:hAnsi="GHEA Grapalat" w:cs="Times Armenian"/>
          <w:lang w:val="hy-AM"/>
        </w:rPr>
        <w:t>ԳՆԱՆՇՄԱՆ ՀԱՐՑՄԱՆ</w:t>
      </w:r>
    </w:p>
    <w:p w:rsidR="002A57C3" w:rsidRPr="00864564" w:rsidRDefault="002A57C3" w:rsidP="002A57C3">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2A57C3" w:rsidRPr="00752623" w:rsidRDefault="002A57C3" w:rsidP="002A57C3">
      <w:pPr>
        <w:jc w:val="center"/>
        <w:rPr>
          <w:rFonts w:ascii="GHEA Grapalat" w:hAnsi="GHEA Grapalat"/>
          <w:b/>
          <w:sz w:val="20"/>
          <w:szCs w:val="20"/>
          <w:lang w:val="af-ZA"/>
        </w:rPr>
      </w:pPr>
      <w:r w:rsidRPr="00752623">
        <w:rPr>
          <w:rFonts w:ascii="GHEA Grapalat" w:hAnsi="GHEA Grapalat" w:cs="Sylfaen"/>
          <w:b/>
          <w:sz w:val="20"/>
          <w:szCs w:val="20"/>
        </w:rPr>
        <w:t>ԲՈՎԱՆԴԱԿՈւԹՅՈւՆ</w:t>
      </w:r>
    </w:p>
    <w:p w:rsidR="002A57C3" w:rsidRPr="00752623" w:rsidRDefault="002A57C3" w:rsidP="002A57C3">
      <w:pPr>
        <w:jc w:val="center"/>
        <w:rPr>
          <w:rFonts w:ascii="GHEA Grapalat" w:hAnsi="GHEA Grapalat"/>
          <w:i/>
          <w:sz w:val="20"/>
          <w:lang w:val="af-ZA"/>
        </w:rPr>
      </w:pPr>
    </w:p>
    <w:p w:rsidR="006417DC" w:rsidRDefault="006417DC" w:rsidP="002A57C3">
      <w:pPr>
        <w:jc w:val="center"/>
        <w:rPr>
          <w:rFonts w:ascii="GHEA Grapalat" w:hAnsi="GHEA Grapalat" w:cs="Sylfaen"/>
          <w:b/>
          <w:sz w:val="20"/>
          <w:szCs w:val="20"/>
          <w:lang w:val="af-ZA"/>
        </w:rPr>
      </w:pPr>
      <w:r>
        <w:rPr>
          <w:rFonts w:ascii="GHEA Grapalat" w:hAnsi="GHEA Grapalat"/>
          <w:b/>
          <w:sz w:val="20"/>
          <w:szCs w:val="20"/>
          <w:lang w:val="af-ZA"/>
        </w:rPr>
        <w:t>«</w:t>
      </w:r>
      <w:r w:rsidRPr="00DD7896">
        <w:rPr>
          <w:lang w:val="af-ZA"/>
        </w:rPr>
        <w:t xml:space="preserve"> </w:t>
      </w:r>
      <w:r w:rsidRPr="00DD7896">
        <w:rPr>
          <w:rFonts w:ascii="GHEA Grapalat" w:hAnsi="GHEA Grapalat"/>
          <w:b/>
          <w:sz w:val="20"/>
          <w:szCs w:val="20"/>
          <w:lang w:val="af-ZA"/>
        </w:rPr>
        <w:t xml:space="preserve">ՏԱՎՈՒՇԻ ՊԱՏՐԻԿ ՏԷՎԷՃԵԱՆ ՏԱՐԱԾԱՇՐՋԱՆԱՅԻՆ ՔՈԼԵՋ </w:t>
      </w:r>
      <w:r>
        <w:rPr>
          <w:rFonts w:ascii="GHEA Grapalat" w:hAnsi="GHEA Grapalat"/>
          <w:b/>
          <w:sz w:val="20"/>
          <w:szCs w:val="20"/>
          <w:lang w:val="af-ZA"/>
        </w:rPr>
        <w:t xml:space="preserve">» </w:t>
      </w:r>
      <w:r>
        <w:rPr>
          <w:rFonts w:ascii="GHEA Grapalat" w:hAnsi="GHEA Grapalat"/>
          <w:b/>
          <w:sz w:val="20"/>
          <w:szCs w:val="20"/>
          <w:lang w:val="ru-RU"/>
        </w:rPr>
        <w:t>ՀԻՄՆԱԴՐԱՄ</w:t>
      </w:r>
      <w:r w:rsidRPr="008774BA">
        <w:rPr>
          <w:rFonts w:ascii="GHEA Grapalat" w:hAnsi="GHEA Grapalat" w:cs="Sylfaen"/>
          <w:b/>
          <w:sz w:val="20"/>
          <w:szCs w:val="20"/>
        </w:rPr>
        <w:t>Ի</w:t>
      </w:r>
      <w:r w:rsidRPr="008774BA">
        <w:rPr>
          <w:rFonts w:ascii="GHEA Grapalat" w:hAnsi="GHEA Grapalat" w:cs="Sylfaen"/>
          <w:b/>
          <w:sz w:val="20"/>
          <w:szCs w:val="20"/>
          <w:lang w:val="af-ZA"/>
        </w:rPr>
        <w:t xml:space="preserve"> </w:t>
      </w:r>
    </w:p>
    <w:p w:rsidR="002A57C3" w:rsidRPr="00864564" w:rsidRDefault="002A57C3" w:rsidP="002A57C3">
      <w:pPr>
        <w:jc w:val="center"/>
        <w:rPr>
          <w:rFonts w:ascii="GHEA Grapalat" w:hAnsi="GHEA Grapalat"/>
          <w:i/>
          <w:sz w:val="20"/>
          <w:lang w:val="af-ZA"/>
        </w:rPr>
      </w:pPr>
      <w:r w:rsidRPr="008774BA">
        <w:rPr>
          <w:rFonts w:ascii="GHEA Grapalat" w:hAnsi="GHEA Grapalat" w:cs="Sylfaen"/>
          <w:b/>
          <w:sz w:val="20"/>
          <w:szCs w:val="20"/>
        </w:rPr>
        <w:t>ԿԱՐԻՔՆԵՐԻ</w:t>
      </w:r>
      <w:r w:rsidRPr="008774BA">
        <w:rPr>
          <w:rFonts w:ascii="GHEA Grapalat" w:hAnsi="GHEA Grapalat" w:cs="Times Armenian"/>
          <w:b/>
          <w:sz w:val="20"/>
          <w:szCs w:val="20"/>
          <w:lang w:val="af-ZA"/>
        </w:rPr>
        <w:t xml:space="preserve"> </w:t>
      </w:r>
      <w:r w:rsidRPr="008774BA">
        <w:rPr>
          <w:rFonts w:ascii="GHEA Grapalat" w:hAnsi="GHEA Grapalat" w:cs="Sylfaen"/>
          <w:b/>
          <w:sz w:val="20"/>
          <w:szCs w:val="20"/>
        </w:rPr>
        <w:t>ՀԱՄԱՐ</w:t>
      </w:r>
      <w:r w:rsidRPr="008774BA">
        <w:rPr>
          <w:rFonts w:ascii="GHEA Grapalat" w:hAnsi="GHEA Grapalat" w:cs="Times Armenian"/>
          <w:b/>
          <w:sz w:val="20"/>
          <w:szCs w:val="20"/>
          <w:lang w:val="af-ZA"/>
        </w:rPr>
        <w:t xml:space="preserve"> </w:t>
      </w:r>
      <w:r w:rsidRPr="008774BA">
        <w:rPr>
          <w:rFonts w:ascii="GHEA Grapalat" w:hAnsi="GHEA Grapalat" w:cs="Sylfaen"/>
          <w:b/>
          <w:sz w:val="20"/>
          <w:szCs w:val="20"/>
          <w:lang w:val="af-ZA"/>
        </w:rPr>
        <w:t>ՍՆՆԴԱՄԹԵՐՔԻ</w:t>
      </w:r>
      <w:r>
        <w:rPr>
          <w:rFonts w:ascii="GHEA Grapalat" w:hAnsi="GHEA Grapalat"/>
          <w:b/>
          <w:sz w:val="20"/>
          <w:szCs w:val="20"/>
          <w:lang w:val="af-ZA"/>
        </w:rPr>
        <w:t xml:space="preserve"> </w:t>
      </w:r>
      <w:r w:rsidRPr="00864564">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w:t>
      </w:r>
      <w:r w:rsidRPr="00864564">
        <w:rPr>
          <w:rFonts w:ascii="GHEA Grapalat" w:hAnsi="GHEA Grapalat"/>
          <w:b/>
          <w:sz w:val="20"/>
          <w:lang w:val="af-ZA"/>
        </w:rPr>
        <w:t xml:space="preserve"> ՀՐԱՎԵՐԻ</w:t>
      </w:r>
    </w:p>
    <w:p w:rsidR="002A57C3" w:rsidRPr="00AE2768" w:rsidRDefault="002A57C3" w:rsidP="002A57C3">
      <w:pPr>
        <w:ind w:firstLine="567"/>
        <w:jc w:val="center"/>
        <w:rPr>
          <w:rFonts w:ascii="GHEA Grapalat" w:hAnsi="GHEA Grapalat" w:cs="Sylfaen"/>
          <w:b/>
          <w:sz w:val="20"/>
          <w:szCs w:val="22"/>
          <w:lang w:val="af-ZA"/>
        </w:rPr>
      </w:pP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2A57C3" w:rsidRPr="00AE2768" w:rsidRDefault="002A57C3" w:rsidP="002A57C3">
      <w:pPr>
        <w:ind w:firstLine="567"/>
        <w:jc w:val="center"/>
        <w:rPr>
          <w:rFonts w:ascii="GHEA Grapalat" w:hAnsi="GHEA Grapalat"/>
          <w:b/>
          <w:sz w:val="20"/>
          <w:lang w:val="af-ZA"/>
        </w:rPr>
      </w:pPr>
      <w:proofErr w:type="gramStart"/>
      <w:r w:rsidRPr="00AE2768">
        <w:rPr>
          <w:rFonts w:ascii="GHEA Grapalat" w:hAnsi="GHEA Grapalat" w:cs="Sylfaen"/>
          <w:b/>
          <w:sz w:val="20"/>
        </w:rPr>
        <w:t>ՄԱՍ</w:t>
      </w:r>
      <w:r w:rsidRPr="00AE2768">
        <w:rPr>
          <w:rFonts w:ascii="GHEA Grapalat" w:hAnsi="GHEA Grapalat" w:cs="Times Armenian"/>
          <w:b/>
          <w:sz w:val="20"/>
          <w:lang w:val="af-ZA"/>
        </w:rPr>
        <w:t xml:space="preserve">  II</w:t>
      </w:r>
      <w:proofErr w:type="gramEnd"/>
      <w:r w:rsidRPr="00AE2768">
        <w:rPr>
          <w:rFonts w:ascii="GHEA Grapalat" w:hAnsi="GHEA Grapalat" w:cs="Times Armenian"/>
          <w:b/>
          <w:sz w:val="20"/>
          <w:lang w:val="af-ZA"/>
        </w:rPr>
        <w:t xml:space="preserve">.  </w:t>
      </w:r>
      <w:r>
        <w:rPr>
          <w:rFonts w:ascii="GHEA Grapalat" w:hAnsi="GHEA Grapalat" w:cs="Sylfaen"/>
          <w:b/>
          <w:sz w:val="20"/>
        </w:rPr>
        <w:t>ԳՆԱՆՇՄԱՆ</w:t>
      </w:r>
      <w:r w:rsidRPr="00660962">
        <w:rPr>
          <w:rFonts w:ascii="GHEA Grapalat" w:hAnsi="GHEA Grapalat" w:cs="Sylfaen"/>
          <w:b/>
          <w:sz w:val="20"/>
          <w:lang w:val="af-ZA"/>
        </w:rPr>
        <w:t xml:space="preserve"> </w:t>
      </w:r>
      <w:proofErr w:type="gramStart"/>
      <w:r>
        <w:rPr>
          <w:rFonts w:ascii="GHEA Grapalat" w:hAnsi="GHEA Grapalat" w:cs="Sylfaen"/>
          <w:b/>
          <w:sz w:val="20"/>
        </w:rPr>
        <w:t>ՀԱՐՑՄԱՆ</w:t>
      </w:r>
      <w:r w:rsidRPr="00AE2768">
        <w:rPr>
          <w:rFonts w:ascii="GHEA Grapalat" w:hAnsi="GHEA Grapalat" w:cs="Times Armenian"/>
          <w:b/>
          <w:sz w:val="20"/>
          <w:lang w:val="af-ZA"/>
        </w:rPr>
        <w:t xml:space="preserve">  </w:t>
      </w:r>
      <w:r w:rsidRPr="00AE2768">
        <w:rPr>
          <w:rFonts w:ascii="GHEA Grapalat" w:hAnsi="GHEA Grapalat" w:cs="Sylfaen"/>
          <w:b/>
          <w:sz w:val="20"/>
        </w:rPr>
        <w:t>ՀԱՅՏԸ</w:t>
      </w:r>
      <w:proofErr w:type="gramEnd"/>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2A57C3" w:rsidRPr="00AE2768" w:rsidRDefault="00096865" w:rsidP="002A57C3">
      <w:pPr>
        <w:jc w:val="both"/>
        <w:rPr>
          <w:rFonts w:ascii="GHEA Grapalat" w:hAnsi="GHEA Grapalat"/>
          <w:sz w:val="20"/>
          <w:lang w:val="af-ZA"/>
        </w:rPr>
      </w:pPr>
      <w:r w:rsidRPr="00A71D81">
        <w:rPr>
          <w:rFonts w:ascii="GHEA Grapalat" w:hAnsi="GHEA Grapalat"/>
          <w:sz w:val="20"/>
          <w:lang w:val="af-ZA"/>
        </w:rPr>
        <w:t xml:space="preserve">          </w:t>
      </w:r>
      <w:r w:rsidR="002A57C3" w:rsidRPr="00AE2768">
        <w:rPr>
          <w:rFonts w:ascii="GHEA Grapalat" w:hAnsi="GHEA Grapalat" w:cs="Sylfaen"/>
          <w:sz w:val="20"/>
        </w:rPr>
        <w:t>Սույն</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հրավերը</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տրամադրվում</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է</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ի</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լրումն</w:t>
      </w:r>
      <w:r w:rsidR="002A57C3" w:rsidRPr="00AE2768">
        <w:rPr>
          <w:rFonts w:ascii="GHEA Grapalat" w:hAnsi="GHEA Grapalat"/>
          <w:sz w:val="20"/>
          <w:lang w:val="af-ZA"/>
        </w:rPr>
        <w:t xml:space="preserve"> </w:t>
      </w:r>
      <w:r w:rsidR="0026175B">
        <w:rPr>
          <w:rFonts w:ascii="GHEA Grapalat" w:hAnsi="GHEA Grapalat"/>
          <w:i/>
          <w:sz w:val="20"/>
          <w:szCs w:val="20"/>
          <w:lang w:val="af-ZA"/>
        </w:rPr>
        <w:t>ՏՊՏՏՔՀ-ԳՀԱՊՁԲ-2025</w:t>
      </w:r>
      <w:r w:rsidR="00414DE8" w:rsidRPr="00C867C8">
        <w:rPr>
          <w:rFonts w:ascii="GHEA Grapalat" w:hAnsi="GHEA Grapalat"/>
          <w:i/>
          <w:sz w:val="20"/>
          <w:szCs w:val="20"/>
          <w:lang w:val="af-ZA"/>
        </w:rPr>
        <w:t>/</w:t>
      </w:r>
      <w:r w:rsidR="0026175B">
        <w:rPr>
          <w:rFonts w:ascii="GHEA Grapalat" w:hAnsi="GHEA Grapalat"/>
          <w:i/>
          <w:sz w:val="20"/>
          <w:szCs w:val="20"/>
          <w:lang w:val="af-ZA"/>
        </w:rPr>
        <w:t>1</w:t>
      </w:r>
      <w:r w:rsidR="00414DE8" w:rsidRPr="00414DE8">
        <w:rPr>
          <w:rFonts w:ascii="GHEA Grapalat" w:hAnsi="GHEA Grapalat" w:cs="Sylfaen"/>
          <w:i/>
          <w:sz w:val="20"/>
          <w:szCs w:val="20"/>
          <w:lang w:val="af-ZA"/>
        </w:rPr>
        <w:t xml:space="preserve"> </w:t>
      </w:r>
      <w:r w:rsidR="002A57C3" w:rsidRPr="00AE2768">
        <w:rPr>
          <w:rFonts w:ascii="GHEA Grapalat" w:hAnsi="GHEA Grapalat" w:cs="Sylfaen"/>
          <w:sz w:val="20"/>
        </w:rPr>
        <w:t>ծածկա</w:t>
      </w:r>
      <w:r w:rsidR="002A57C3" w:rsidRPr="00AE2768">
        <w:rPr>
          <w:rFonts w:ascii="GHEA Grapalat" w:hAnsi="GHEA Grapalat" w:cs="Times Armenian"/>
          <w:sz w:val="20"/>
        </w:rPr>
        <w:t>գ</w:t>
      </w:r>
      <w:r w:rsidR="002A57C3" w:rsidRPr="00AE2768">
        <w:rPr>
          <w:rFonts w:ascii="GHEA Grapalat" w:hAnsi="GHEA Grapalat" w:cs="Sylfaen"/>
          <w:sz w:val="20"/>
        </w:rPr>
        <w:t>րով</w:t>
      </w:r>
      <w:r w:rsidR="002A57C3" w:rsidRPr="00AE2768">
        <w:rPr>
          <w:rFonts w:ascii="GHEA Grapalat" w:hAnsi="GHEA Grapalat"/>
          <w:sz w:val="20"/>
          <w:lang w:val="af-ZA"/>
        </w:rPr>
        <w:t xml:space="preserve"> </w:t>
      </w:r>
      <w:r w:rsidR="002A57C3" w:rsidRPr="00AE2768">
        <w:rPr>
          <w:rFonts w:ascii="GHEA Grapalat" w:hAnsi="GHEA Grapalat" w:cs="Sylfaen"/>
          <w:sz w:val="20"/>
        </w:rPr>
        <w:t>անցկացվող</w:t>
      </w:r>
      <w:r w:rsidR="002A57C3" w:rsidRPr="00AE2768">
        <w:rPr>
          <w:rFonts w:ascii="GHEA Grapalat" w:hAnsi="GHEA Grapalat" w:cs="Times Armenian"/>
          <w:sz w:val="20"/>
          <w:lang w:val="af-ZA"/>
        </w:rPr>
        <w:t xml:space="preserve"> </w:t>
      </w:r>
      <w:r w:rsidR="002A57C3">
        <w:rPr>
          <w:rFonts w:ascii="GHEA Grapalat" w:hAnsi="GHEA Grapalat" w:cs="Times Armenian"/>
          <w:sz w:val="20"/>
          <w:lang w:val="af-ZA"/>
        </w:rPr>
        <w:t>գնանշման հարցման</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այսուհետև</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ընթացակար</w:t>
      </w:r>
      <w:r w:rsidR="002A57C3" w:rsidRPr="00AE2768">
        <w:rPr>
          <w:rFonts w:ascii="GHEA Grapalat" w:hAnsi="GHEA Grapalat" w:cs="Times Armenian"/>
          <w:sz w:val="20"/>
        </w:rPr>
        <w:t>գ</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հայտարարության</w:t>
      </w:r>
      <w:r w:rsidR="002A57C3" w:rsidRPr="00AE2768">
        <w:rPr>
          <w:rFonts w:ascii="GHEA Grapalat" w:hAnsi="GHEA Grapalat" w:cs="Times Armenian"/>
          <w:sz w:val="20"/>
          <w:lang w:val="af-ZA"/>
        </w:rPr>
        <w:t>։</w:t>
      </w:r>
    </w:p>
    <w:p w:rsidR="002A57C3" w:rsidRPr="00752623" w:rsidRDefault="002A57C3" w:rsidP="002A57C3">
      <w:pPr>
        <w:ind w:firstLine="567"/>
        <w:jc w:val="both"/>
        <w:rPr>
          <w:rFonts w:ascii="GHEA Grapalat" w:hAnsi="GHEA Grapalat"/>
          <w:sz w:val="20"/>
          <w:lang w:val="af-ZA"/>
        </w:rPr>
      </w:pPr>
      <w:proofErr w:type="gramStart"/>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հրավերը</w:t>
      </w:r>
      <w:r w:rsidRPr="00752623">
        <w:rPr>
          <w:rFonts w:ascii="GHEA Grapalat" w:hAnsi="GHEA Grapalat" w:cs="Times Armenian"/>
          <w:sz w:val="20"/>
          <w:lang w:val="af-ZA"/>
        </w:rPr>
        <w:t xml:space="preserve"> </w:t>
      </w:r>
      <w:r w:rsidRPr="00752623">
        <w:rPr>
          <w:rFonts w:ascii="GHEA Grapalat" w:hAnsi="GHEA Grapalat" w:cs="Sylfaen"/>
          <w:sz w:val="20"/>
        </w:rPr>
        <w:t>կազմվել</w:t>
      </w:r>
      <w:r w:rsidRPr="00752623">
        <w:rPr>
          <w:rFonts w:ascii="GHEA Grapalat" w:hAnsi="GHEA Grapalat" w:cs="Times Armenian"/>
          <w:sz w:val="20"/>
          <w:lang w:val="af-ZA"/>
        </w:rPr>
        <w:t xml:space="preserve"> </w:t>
      </w:r>
      <w:r w:rsidRPr="00752623">
        <w:rPr>
          <w:rFonts w:ascii="GHEA Grapalat" w:hAnsi="GHEA Grapalat" w:cs="Sylfaen"/>
          <w:sz w:val="20"/>
        </w:rPr>
        <w:t>է</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նումների</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cs="Sylfaen"/>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օրենսդրության</w:t>
      </w:r>
      <w:r w:rsidRPr="00752623">
        <w:rPr>
          <w:rFonts w:ascii="GHEA Grapalat" w:hAnsi="GHEA Grapalat" w:cs="Times Armenian"/>
          <w:sz w:val="20"/>
          <w:lang w:val="af-ZA"/>
        </w:rPr>
        <w:t xml:space="preserve">, </w:t>
      </w:r>
      <w:r w:rsidRPr="00752623">
        <w:rPr>
          <w:rFonts w:ascii="GHEA Grapalat" w:hAnsi="GHEA Grapalat" w:cs="Sylfaen"/>
          <w:sz w:val="20"/>
        </w:rPr>
        <w:t>այդ</w:t>
      </w:r>
      <w:r w:rsidRPr="00752623">
        <w:rPr>
          <w:rFonts w:ascii="GHEA Grapalat" w:hAnsi="GHEA Grapalat" w:cs="Times Armenian"/>
          <w:sz w:val="20"/>
          <w:lang w:val="af-ZA"/>
        </w:rPr>
        <w:t xml:space="preserve"> </w:t>
      </w:r>
      <w:r w:rsidRPr="00752623">
        <w:rPr>
          <w:rFonts w:ascii="GHEA Grapalat" w:hAnsi="GHEA Grapalat" w:cs="Sylfaen"/>
          <w:sz w:val="20"/>
        </w:rPr>
        <w:t>թվում</w:t>
      </w:r>
      <w:r w:rsidRPr="00752623">
        <w:rPr>
          <w:rFonts w:ascii="GHEA Grapalat" w:hAnsi="GHEA Grapalat" w:cs="Times Armenian"/>
          <w:sz w:val="20"/>
          <w:lang w:val="af-ZA"/>
        </w:rPr>
        <w:t>`</w:t>
      </w:r>
      <w:r w:rsidRPr="00752623">
        <w:rPr>
          <w:rFonts w:ascii="GHEA Grapalat" w:hAnsi="GHEA Grapalat"/>
          <w:sz w:val="20"/>
          <w:lang w:val="af-ZA"/>
        </w:rPr>
        <w:t xml:space="preserve"> «</w:t>
      </w:r>
      <w:r w:rsidRPr="00752623">
        <w:rPr>
          <w:rFonts w:ascii="GHEA Grapalat" w:hAnsi="GHEA Grapalat" w:cs="Sylfaen"/>
          <w:sz w:val="20"/>
        </w:rPr>
        <w:t>Գնումների</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օրենքի</w:t>
      </w:r>
      <w:r w:rsidRPr="00752623">
        <w:rPr>
          <w:rFonts w:ascii="GHEA Grapalat" w:hAnsi="GHEA Grapalat" w:cs="Times Armenian"/>
          <w:sz w:val="20"/>
          <w:lang w:val="af-ZA"/>
        </w:rPr>
        <w:t xml:space="preserve"> (</w:t>
      </w:r>
      <w:r w:rsidRPr="00752623">
        <w:rPr>
          <w:rFonts w:ascii="GHEA Grapalat" w:hAnsi="GHEA Grapalat" w:cs="Sylfaen"/>
          <w:sz w:val="20"/>
        </w:rPr>
        <w:t>այսուհետ</w:t>
      </w:r>
      <w:r w:rsidRPr="00752623">
        <w:rPr>
          <w:rFonts w:ascii="GHEA Grapalat" w:hAnsi="GHEA Grapalat" w:cs="Times Armenian"/>
          <w:sz w:val="20"/>
          <w:lang w:val="af-ZA"/>
        </w:rPr>
        <w:t xml:space="preserve">` </w:t>
      </w:r>
      <w:r w:rsidRPr="00752623">
        <w:rPr>
          <w:rFonts w:ascii="GHEA Grapalat" w:hAnsi="GHEA Grapalat" w:cs="Sylfaen"/>
          <w:sz w:val="20"/>
        </w:rPr>
        <w:t>Օրենք</w:t>
      </w:r>
      <w:r w:rsidRPr="00752623">
        <w:rPr>
          <w:rFonts w:ascii="GHEA Grapalat" w:hAnsi="GHEA Grapalat" w:cs="Times Armenian"/>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կառավարության</w:t>
      </w:r>
      <w:r w:rsidRPr="00752623">
        <w:rPr>
          <w:rFonts w:ascii="GHEA Grapalat" w:hAnsi="GHEA Grapalat" w:cs="Times Armenian"/>
          <w:sz w:val="20"/>
          <w:lang w:val="af-ZA"/>
        </w:rPr>
        <w:t xml:space="preserve"> 2017</w:t>
      </w:r>
      <w:r w:rsidRPr="00752623">
        <w:rPr>
          <w:rFonts w:ascii="GHEA Grapalat" w:hAnsi="GHEA Grapalat" w:cs="Sylfaen"/>
          <w:sz w:val="20"/>
        </w:rPr>
        <w:t>թ</w:t>
      </w:r>
      <w:r w:rsidRPr="00752623">
        <w:rPr>
          <w:rFonts w:ascii="GHEA Grapalat" w:hAnsi="GHEA Grapalat" w:cs="Times Armenian"/>
          <w:sz w:val="20"/>
          <w:lang w:val="af-ZA"/>
        </w:rPr>
        <w:t>.</w:t>
      </w:r>
      <w:proofErr w:type="gramEnd"/>
      <w:r w:rsidRPr="00752623">
        <w:rPr>
          <w:rFonts w:ascii="GHEA Grapalat" w:hAnsi="GHEA Grapalat" w:cs="Times Armenian"/>
          <w:sz w:val="20"/>
          <w:lang w:val="af-ZA"/>
        </w:rPr>
        <w:t xml:space="preserve"> մայիսի 4-ի N 526-</w:t>
      </w:r>
      <w:r w:rsidRPr="00752623">
        <w:rPr>
          <w:rFonts w:ascii="GHEA Grapalat" w:hAnsi="GHEA Grapalat" w:cs="Sylfaen"/>
          <w:sz w:val="20"/>
        </w:rPr>
        <w:t>Ն</w:t>
      </w:r>
      <w:r w:rsidRPr="00752623">
        <w:rPr>
          <w:rFonts w:ascii="GHEA Grapalat" w:hAnsi="GHEA Grapalat" w:cs="Times Armenian"/>
          <w:sz w:val="20"/>
          <w:lang w:val="af-ZA"/>
        </w:rPr>
        <w:t xml:space="preserve"> </w:t>
      </w:r>
      <w:r w:rsidRPr="00752623">
        <w:rPr>
          <w:rFonts w:ascii="GHEA Grapalat" w:hAnsi="GHEA Grapalat" w:cs="Sylfaen"/>
          <w:sz w:val="20"/>
        </w:rPr>
        <w:t>որոշմամբ</w:t>
      </w:r>
      <w:r w:rsidRPr="00752623">
        <w:rPr>
          <w:rFonts w:ascii="GHEA Grapalat" w:hAnsi="GHEA Grapalat" w:cs="Times Armenian"/>
          <w:sz w:val="20"/>
          <w:lang w:val="af-ZA"/>
        </w:rPr>
        <w:t xml:space="preserve"> </w:t>
      </w:r>
      <w:r w:rsidRPr="00752623">
        <w:rPr>
          <w:rFonts w:ascii="GHEA Grapalat" w:hAnsi="GHEA Grapalat" w:cs="Sylfaen"/>
          <w:sz w:val="20"/>
        </w:rPr>
        <w:t>հաստատված</w:t>
      </w:r>
      <w:r w:rsidRPr="00752623">
        <w:rPr>
          <w:rFonts w:ascii="GHEA Grapalat" w:hAnsi="GHEA Grapalat" w:cs="Times Armenian"/>
          <w:sz w:val="20"/>
          <w:lang w:val="af-ZA"/>
        </w:rPr>
        <w:t xml:space="preserve"> </w:t>
      </w:r>
      <w:r w:rsidRPr="002A57C3">
        <w:rPr>
          <w:rFonts w:ascii="GHEA Grapalat" w:hAnsi="GHEA Grapalat" w:cs="Times Armenian"/>
          <w:sz w:val="20"/>
          <w:szCs w:val="20"/>
          <w:lang w:val="af-ZA"/>
        </w:rPr>
        <w:t>«</w:t>
      </w:r>
      <w:r w:rsidRPr="002A57C3">
        <w:rPr>
          <w:rFonts w:ascii="GHEA Grapalat" w:hAnsi="GHEA Grapalat" w:cs="Sylfaen"/>
          <w:sz w:val="20"/>
          <w:szCs w:val="20"/>
        </w:rPr>
        <w:t>Գնումների</w:t>
      </w:r>
      <w:r w:rsidRPr="002A57C3">
        <w:rPr>
          <w:rFonts w:ascii="GHEA Grapalat" w:hAnsi="GHEA Grapalat" w:cs="Times Armenian"/>
          <w:sz w:val="20"/>
          <w:szCs w:val="20"/>
          <w:lang w:val="af-ZA"/>
        </w:rPr>
        <w:t xml:space="preserve"> </w:t>
      </w:r>
      <w:r w:rsidRPr="002A57C3">
        <w:rPr>
          <w:rFonts w:ascii="GHEA Grapalat" w:hAnsi="GHEA Grapalat" w:cs="Times Armenian"/>
          <w:sz w:val="20"/>
          <w:szCs w:val="20"/>
        </w:rPr>
        <w:t>գ</w:t>
      </w:r>
      <w:r w:rsidRPr="002A57C3">
        <w:rPr>
          <w:rFonts w:ascii="GHEA Grapalat" w:hAnsi="GHEA Grapalat" w:cs="Sylfaen"/>
          <w:sz w:val="20"/>
          <w:szCs w:val="20"/>
        </w:rPr>
        <w:t>ործընթացի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կազմակերպման</w:t>
      </w:r>
      <w:r w:rsidRPr="002A57C3">
        <w:rPr>
          <w:rFonts w:ascii="GHEA Grapalat" w:hAnsi="GHEA Grapalat"/>
          <w:sz w:val="20"/>
          <w:szCs w:val="20"/>
          <w:lang w:val="af-ZA"/>
        </w:rPr>
        <w:t xml:space="preserve">» </w:t>
      </w:r>
      <w:r w:rsidRPr="002A57C3">
        <w:rPr>
          <w:rFonts w:ascii="GHEA Grapalat" w:hAnsi="GHEA Grapalat" w:cs="Sylfaen"/>
          <w:sz w:val="20"/>
          <w:szCs w:val="20"/>
        </w:rPr>
        <w:t>կար</w:t>
      </w:r>
      <w:r w:rsidRPr="002A57C3">
        <w:rPr>
          <w:rFonts w:ascii="GHEA Grapalat" w:hAnsi="GHEA Grapalat" w:cs="Times Armenian"/>
          <w:sz w:val="20"/>
          <w:szCs w:val="20"/>
        </w:rPr>
        <w:t>գ</w:t>
      </w:r>
      <w:r w:rsidRPr="002A57C3">
        <w:rPr>
          <w:rFonts w:ascii="GHEA Grapalat" w:hAnsi="GHEA Grapalat" w:cs="Sylfaen"/>
          <w:sz w:val="20"/>
          <w:szCs w:val="20"/>
        </w:rPr>
        <w:t>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այսուհետ</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Կար</w:t>
      </w:r>
      <w:r w:rsidRPr="002A57C3">
        <w:rPr>
          <w:rFonts w:ascii="GHEA Grapalat" w:hAnsi="GHEA Grapalat" w:cs="Times Armenian"/>
          <w:sz w:val="20"/>
          <w:szCs w:val="20"/>
        </w:rPr>
        <w:t>գ</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այլ</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իրավական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ակտերի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պահանջներին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համապատասխան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և</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նպատակ</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ունի</w:t>
      </w:r>
      <w:r w:rsidRPr="002A57C3">
        <w:rPr>
          <w:rFonts w:ascii="GHEA Grapalat" w:hAnsi="GHEA Grapalat" w:cs="Times Armenian"/>
          <w:sz w:val="20"/>
          <w:szCs w:val="20"/>
          <w:lang w:val="af-ZA"/>
        </w:rPr>
        <w:t xml:space="preserve"> </w:t>
      </w:r>
      <w:r w:rsidRPr="002A57C3">
        <w:rPr>
          <w:rFonts w:ascii="GHEA Grapalat" w:hAnsi="GHEA Grapalat"/>
          <w:sz w:val="20"/>
          <w:szCs w:val="20"/>
          <w:lang w:val="af-ZA"/>
        </w:rPr>
        <w:t>«</w:t>
      </w:r>
      <w:r w:rsidR="00646577">
        <w:rPr>
          <w:rFonts w:ascii="GHEA Grapalat" w:hAnsi="GHEA Grapalat"/>
          <w:sz w:val="20"/>
          <w:szCs w:val="20"/>
          <w:lang w:val="af-ZA"/>
        </w:rPr>
        <w:t>Տավուշի Պատրիկ Տէվէճեան տարածաշրջանային</w:t>
      </w:r>
      <w:r w:rsidRPr="002A57C3">
        <w:rPr>
          <w:rFonts w:ascii="GHEA Grapalat" w:hAnsi="GHEA Grapalat"/>
          <w:sz w:val="20"/>
          <w:szCs w:val="20"/>
          <w:lang w:val="af-ZA"/>
        </w:rPr>
        <w:t xml:space="preserve">» </w:t>
      </w:r>
      <w:r w:rsidR="00646577">
        <w:rPr>
          <w:rFonts w:ascii="GHEA Grapalat" w:hAnsi="GHEA Grapalat"/>
          <w:sz w:val="20"/>
          <w:szCs w:val="20"/>
          <w:lang w:val="af-ZA"/>
        </w:rPr>
        <w:t>Հիմնադրամի</w:t>
      </w:r>
      <w:r w:rsidRPr="002A57C3">
        <w:rPr>
          <w:rFonts w:ascii="GHEA Grapalat" w:hAnsi="GHEA Grapalat"/>
          <w:sz w:val="20"/>
          <w:szCs w:val="20"/>
          <w:lang w:val="af-ZA"/>
        </w:rPr>
        <w:t xml:space="preserve"> </w:t>
      </w:r>
      <w:r w:rsidRPr="002A57C3">
        <w:rPr>
          <w:rFonts w:ascii="GHEA Grapalat" w:hAnsi="GHEA Grapalat" w:cs="Times Armenian"/>
          <w:sz w:val="20"/>
          <w:szCs w:val="20"/>
          <w:lang w:val="af-ZA"/>
        </w:rPr>
        <w:t>(</w:t>
      </w:r>
      <w:r w:rsidRPr="002A57C3">
        <w:rPr>
          <w:rFonts w:ascii="GHEA Grapalat" w:hAnsi="GHEA Grapalat" w:cs="Sylfaen"/>
          <w:sz w:val="20"/>
          <w:szCs w:val="20"/>
        </w:rPr>
        <w:t>այսուհետ</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պատվիրատու</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կողմից</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հայտարարված</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ընթացակար</w:t>
      </w:r>
      <w:r w:rsidRPr="002A57C3">
        <w:rPr>
          <w:rFonts w:ascii="GHEA Grapalat" w:hAnsi="GHEA Grapalat" w:cs="Times Armenian"/>
          <w:sz w:val="20"/>
          <w:szCs w:val="20"/>
        </w:rPr>
        <w:t>գ</w:t>
      </w:r>
      <w:r w:rsidRPr="002A57C3">
        <w:rPr>
          <w:rFonts w:ascii="GHEA Grapalat" w:hAnsi="GHEA Grapalat" w:cs="Sylfaen"/>
          <w:sz w:val="20"/>
          <w:szCs w:val="20"/>
        </w:rPr>
        <w:t>ին</w:t>
      </w:r>
      <w:r w:rsidRPr="002A57C3">
        <w:rPr>
          <w:rFonts w:ascii="GHEA Grapalat" w:hAnsi="GHEA Grapalat" w:cs="Sylfaen"/>
          <w:sz w:val="20"/>
          <w:szCs w:val="20"/>
          <w:lang w:val="af-ZA"/>
        </w:rPr>
        <w:t xml:space="preserve"> </w:t>
      </w:r>
      <w:r w:rsidRPr="002A57C3">
        <w:rPr>
          <w:rFonts w:ascii="GHEA Grapalat" w:hAnsi="GHEA Grapalat" w:cs="Sylfaen"/>
          <w:sz w:val="20"/>
          <w:szCs w:val="20"/>
        </w:rPr>
        <w:t>մասնակցելու</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մտադրություն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ունեցող</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անձանց</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այսուհետ</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մասնակից</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տեղեկացնելու</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ընթացակար</w:t>
      </w:r>
      <w:r w:rsidRPr="002A57C3">
        <w:rPr>
          <w:rFonts w:ascii="GHEA Grapalat" w:hAnsi="GHEA Grapalat" w:cs="Times Armenian"/>
          <w:sz w:val="20"/>
          <w:szCs w:val="20"/>
        </w:rPr>
        <w:t>գ</w:t>
      </w:r>
      <w:r w:rsidRPr="002A57C3">
        <w:rPr>
          <w:rFonts w:ascii="GHEA Grapalat" w:hAnsi="GHEA Grapalat" w:cs="Sylfaen"/>
          <w:sz w:val="20"/>
          <w:szCs w:val="20"/>
        </w:rPr>
        <w:t>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պայմանների</w:t>
      </w:r>
      <w:r w:rsidRPr="002A57C3">
        <w:rPr>
          <w:rFonts w:ascii="GHEA Grapalat" w:hAnsi="GHEA Grapalat" w:cs="Times Armenian"/>
          <w:sz w:val="20"/>
          <w:szCs w:val="20"/>
          <w:lang w:val="af-ZA"/>
        </w:rPr>
        <w:t xml:space="preserve">` </w:t>
      </w:r>
      <w:r w:rsidRPr="002A57C3">
        <w:rPr>
          <w:rFonts w:ascii="GHEA Grapalat" w:hAnsi="GHEA Grapalat" w:cs="Times Armenian"/>
          <w:sz w:val="20"/>
          <w:szCs w:val="20"/>
        </w:rPr>
        <w:t>գ</w:t>
      </w:r>
      <w:r w:rsidRPr="002A57C3">
        <w:rPr>
          <w:rFonts w:ascii="GHEA Grapalat" w:hAnsi="GHEA Grapalat" w:cs="Sylfaen"/>
          <w:sz w:val="20"/>
          <w:szCs w:val="20"/>
        </w:rPr>
        <w:t>նման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առարկայի</w:t>
      </w:r>
      <w:r w:rsidRPr="002A57C3">
        <w:rPr>
          <w:rFonts w:ascii="GHEA Grapalat" w:hAnsi="GHEA Grapalat" w:cs="Times Armenian"/>
          <w:sz w:val="20"/>
          <w:szCs w:val="20"/>
          <w:lang w:val="af-ZA"/>
        </w:rPr>
        <w:t>,</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անցկացման</w:t>
      </w:r>
      <w:r w:rsidRPr="00752623">
        <w:rPr>
          <w:rFonts w:ascii="GHEA Grapalat" w:hAnsi="GHEA Grapalat" w:cs="Times Armenian"/>
          <w:sz w:val="20"/>
          <w:lang w:val="af-ZA"/>
        </w:rPr>
        <w:t xml:space="preserve">, </w:t>
      </w:r>
      <w:r>
        <w:rPr>
          <w:rFonts w:ascii="GHEA Grapalat" w:hAnsi="GHEA Grapalat" w:cs="Times Armenian"/>
          <w:sz w:val="20"/>
          <w:lang w:val="af-ZA"/>
        </w:rPr>
        <w:t>ընտրված մասնակցին</w:t>
      </w:r>
      <w:r w:rsidRPr="00752623">
        <w:rPr>
          <w:rFonts w:ascii="GHEA Grapalat" w:hAnsi="GHEA Grapalat" w:cs="Times Armenian"/>
          <w:sz w:val="20"/>
          <w:lang w:val="af-ZA"/>
        </w:rPr>
        <w:t xml:space="preserve"> </w:t>
      </w:r>
      <w:r w:rsidRPr="00752623">
        <w:rPr>
          <w:rFonts w:ascii="GHEA Grapalat" w:hAnsi="GHEA Grapalat" w:cs="Sylfaen"/>
          <w:sz w:val="20"/>
        </w:rPr>
        <w:t>որոշելու</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նրա</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պայմանա</w:t>
      </w:r>
      <w:r w:rsidRPr="00752623">
        <w:rPr>
          <w:rFonts w:ascii="GHEA Grapalat" w:hAnsi="GHEA Grapalat" w:cs="Times Armenian"/>
          <w:sz w:val="20"/>
        </w:rPr>
        <w:t>գ</w:t>
      </w:r>
      <w:r w:rsidRPr="00752623">
        <w:rPr>
          <w:rFonts w:ascii="GHEA Grapalat" w:hAnsi="GHEA Grapalat" w:cs="Sylfaen"/>
          <w:sz w:val="20"/>
        </w:rPr>
        <w:t>իր</w:t>
      </w:r>
      <w:r w:rsidRPr="00752623">
        <w:rPr>
          <w:rFonts w:ascii="GHEA Grapalat" w:hAnsi="GHEA Grapalat" w:cs="Times Armenian"/>
          <w:sz w:val="20"/>
          <w:lang w:val="af-ZA"/>
        </w:rPr>
        <w:t xml:space="preserve"> </w:t>
      </w:r>
      <w:r w:rsidRPr="00752623">
        <w:rPr>
          <w:rFonts w:ascii="GHEA Grapalat" w:hAnsi="GHEA Grapalat" w:cs="Sylfaen"/>
          <w:sz w:val="20"/>
        </w:rPr>
        <w:t>կնքելու</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cs="Times Armenian"/>
          <w:sz w:val="20"/>
          <w:lang w:val="af-ZA"/>
        </w:rPr>
        <w:t xml:space="preserve">, </w:t>
      </w:r>
      <w:r w:rsidRPr="00752623">
        <w:rPr>
          <w:rFonts w:ascii="GHEA Grapalat" w:hAnsi="GHEA Grapalat" w:cs="Sylfaen"/>
          <w:sz w:val="20"/>
        </w:rPr>
        <w:t>ինչպես</w:t>
      </w:r>
      <w:r w:rsidRPr="00752623">
        <w:rPr>
          <w:rFonts w:ascii="GHEA Grapalat" w:hAnsi="GHEA Grapalat" w:cs="Times Armenian"/>
          <w:sz w:val="20"/>
          <w:lang w:val="af-ZA"/>
        </w:rPr>
        <w:t xml:space="preserve"> </w:t>
      </w:r>
      <w:r w:rsidRPr="00752623">
        <w:rPr>
          <w:rFonts w:ascii="GHEA Grapalat" w:hAnsi="GHEA Grapalat" w:cs="Sylfaen"/>
          <w:sz w:val="20"/>
        </w:rPr>
        <w:t>նաև</w:t>
      </w:r>
      <w:r w:rsidRPr="00752623">
        <w:rPr>
          <w:rFonts w:ascii="GHEA Grapalat" w:hAnsi="GHEA Grapalat" w:cs="Times Armenian"/>
          <w:sz w:val="20"/>
          <w:lang w:val="af-ZA"/>
        </w:rPr>
        <w:t xml:space="preserve"> </w:t>
      </w:r>
      <w:r w:rsidRPr="00752623">
        <w:rPr>
          <w:rFonts w:ascii="GHEA Grapalat" w:hAnsi="GHEA Grapalat" w:cs="Sylfaen"/>
          <w:sz w:val="20"/>
        </w:rPr>
        <w:t>օժանդակելու</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հայտը</w:t>
      </w:r>
      <w:r w:rsidRPr="00752623">
        <w:rPr>
          <w:rFonts w:ascii="GHEA Grapalat" w:hAnsi="GHEA Grapalat" w:cs="Times Armenian"/>
          <w:sz w:val="20"/>
          <w:lang w:val="af-ZA"/>
        </w:rPr>
        <w:t xml:space="preserve"> </w:t>
      </w:r>
      <w:r w:rsidRPr="00752623">
        <w:rPr>
          <w:rFonts w:ascii="GHEA Grapalat" w:hAnsi="GHEA Grapalat" w:cs="Sylfaen"/>
          <w:sz w:val="20"/>
        </w:rPr>
        <w:t>պատրաստելիս</w:t>
      </w:r>
      <w:r w:rsidRPr="00752623">
        <w:rPr>
          <w:rFonts w:ascii="GHEA Grapalat" w:hAnsi="GHEA Grapalat" w:cs="Times Armenian"/>
          <w:sz w:val="20"/>
          <w:lang w:val="af-ZA"/>
        </w:rPr>
        <w:t>։</w:t>
      </w:r>
    </w:p>
    <w:p w:rsidR="002A57C3" w:rsidRPr="00752623" w:rsidRDefault="002A57C3" w:rsidP="002A57C3">
      <w:pPr>
        <w:ind w:firstLine="567"/>
        <w:jc w:val="both"/>
        <w:rPr>
          <w:rFonts w:ascii="GHEA Grapalat" w:hAnsi="GHEA Grapalat"/>
          <w:sz w:val="20"/>
          <w:lang w:val="af-ZA"/>
        </w:rPr>
      </w:pPr>
      <w:r w:rsidRPr="00752623">
        <w:rPr>
          <w:rFonts w:ascii="GHEA Grapalat" w:hAnsi="GHEA Grapalat" w:cs="Sylfaen"/>
          <w:sz w:val="20"/>
        </w:rPr>
        <w:t>Հայտեր</w:t>
      </w:r>
      <w:r w:rsidRPr="00752623">
        <w:rPr>
          <w:rFonts w:ascii="GHEA Grapalat" w:hAnsi="GHEA Grapalat" w:cs="Times Armenian"/>
          <w:sz w:val="20"/>
          <w:lang w:val="af-ZA"/>
        </w:rPr>
        <w:t xml:space="preserve"> </w:t>
      </w:r>
      <w:r w:rsidRPr="00752623">
        <w:rPr>
          <w:rFonts w:ascii="GHEA Grapalat" w:hAnsi="GHEA Grapalat" w:cs="Sylfaen"/>
          <w:sz w:val="20"/>
        </w:rPr>
        <w:t>կարող</w:t>
      </w:r>
      <w:r w:rsidRPr="00752623">
        <w:rPr>
          <w:rFonts w:ascii="GHEA Grapalat" w:hAnsi="GHEA Grapalat" w:cs="Times Armenian"/>
          <w:sz w:val="20"/>
          <w:lang w:val="af-ZA"/>
        </w:rPr>
        <w:t xml:space="preserve"> </w:t>
      </w:r>
      <w:r w:rsidRPr="00752623">
        <w:rPr>
          <w:rFonts w:ascii="GHEA Grapalat" w:hAnsi="GHEA Grapalat" w:cs="Sylfaen"/>
          <w:sz w:val="20"/>
        </w:rPr>
        <w:t>են</w:t>
      </w:r>
      <w:r w:rsidRPr="00752623">
        <w:rPr>
          <w:rFonts w:ascii="GHEA Grapalat" w:hAnsi="GHEA Grapalat" w:cs="Times Armenian"/>
          <w:sz w:val="20"/>
          <w:lang w:val="af-ZA"/>
        </w:rPr>
        <w:t xml:space="preserve"> </w:t>
      </w:r>
      <w:r w:rsidRPr="00752623">
        <w:rPr>
          <w:rFonts w:ascii="GHEA Grapalat" w:hAnsi="GHEA Grapalat" w:cs="Sylfaen"/>
          <w:sz w:val="20"/>
        </w:rPr>
        <w:t>ներկայացնել</w:t>
      </w:r>
      <w:r w:rsidRPr="00752623">
        <w:rPr>
          <w:rFonts w:ascii="GHEA Grapalat" w:hAnsi="GHEA Grapalat" w:cs="Times Armenian"/>
          <w:sz w:val="20"/>
          <w:lang w:val="af-ZA"/>
        </w:rPr>
        <w:t xml:space="preserve"> </w:t>
      </w:r>
      <w:r w:rsidRPr="00752623">
        <w:rPr>
          <w:rFonts w:ascii="GHEA Grapalat" w:hAnsi="GHEA Grapalat" w:cs="Sylfaen"/>
          <w:sz w:val="20"/>
        </w:rPr>
        <w:t>բոլոր</w:t>
      </w:r>
      <w:r w:rsidRPr="003D7A72">
        <w:rPr>
          <w:rFonts w:ascii="GHEA Grapalat" w:hAnsi="GHEA Grapalat" w:cs="Sylfaen"/>
          <w:sz w:val="20"/>
          <w:lang w:val="af-ZA"/>
        </w:rPr>
        <w:t xml:space="preserve"> </w:t>
      </w:r>
      <w:r w:rsidRPr="00752623">
        <w:rPr>
          <w:rFonts w:ascii="GHEA Grapalat" w:hAnsi="GHEA Grapalat" w:cs="Sylfaen"/>
          <w:sz w:val="20"/>
        </w:rPr>
        <w:t>անձիք</w:t>
      </w:r>
      <w:r w:rsidRPr="00752623">
        <w:rPr>
          <w:rFonts w:ascii="GHEA Grapalat" w:hAnsi="GHEA Grapalat" w:cs="Times Armenian"/>
          <w:sz w:val="20"/>
          <w:lang w:val="af-ZA"/>
        </w:rPr>
        <w:t xml:space="preserve">, </w:t>
      </w:r>
      <w:r w:rsidRPr="00752623">
        <w:rPr>
          <w:rFonts w:ascii="GHEA Grapalat" w:hAnsi="GHEA Grapalat" w:cs="Sylfaen"/>
          <w:sz w:val="20"/>
        </w:rPr>
        <w:t>անկախ</w:t>
      </w:r>
      <w:r w:rsidRPr="00752623">
        <w:rPr>
          <w:rFonts w:ascii="GHEA Grapalat" w:hAnsi="GHEA Grapalat" w:cs="Times Armenian"/>
          <w:sz w:val="20"/>
          <w:lang w:val="af-ZA"/>
        </w:rPr>
        <w:t xml:space="preserve"> </w:t>
      </w:r>
      <w:r w:rsidRPr="00752623">
        <w:rPr>
          <w:rFonts w:ascii="GHEA Grapalat" w:hAnsi="GHEA Grapalat" w:cs="Sylfaen"/>
          <w:sz w:val="20"/>
        </w:rPr>
        <w:t>նրանց</w:t>
      </w:r>
      <w:r w:rsidRPr="00752623">
        <w:rPr>
          <w:rFonts w:ascii="GHEA Grapalat" w:hAnsi="GHEA Grapalat" w:cs="Times Armenian"/>
          <w:sz w:val="20"/>
          <w:lang w:val="af-ZA"/>
        </w:rPr>
        <w:t xml:space="preserve">` </w:t>
      </w:r>
      <w:r w:rsidRPr="00752623">
        <w:rPr>
          <w:rFonts w:ascii="GHEA Grapalat" w:hAnsi="GHEA Grapalat" w:cs="Sylfaen"/>
          <w:sz w:val="20"/>
        </w:rPr>
        <w:t>օտարերկրյա</w:t>
      </w:r>
      <w:r w:rsidRPr="00752623">
        <w:rPr>
          <w:rFonts w:ascii="GHEA Grapalat" w:hAnsi="GHEA Grapalat" w:cs="Times Armenian"/>
          <w:sz w:val="20"/>
          <w:lang w:val="af-ZA"/>
        </w:rPr>
        <w:t xml:space="preserve"> </w:t>
      </w:r>
      <w:r w:rsidRPr="00752623">
        <w:rPr>
          <w:rFonts w:ascii="GHEA Grapalat" w:hAnsi="GHEA Grapalat" w:cs="Sylfaen"/>
          <w:sz w:val="20"/>
        </w:rPr>
        <w:t>ֆիզիկական</w:t>
      </w:r>
      <w:r w:rsidRPr="00752623">
        <w:rPr>
          <w:rFonts w:ascii="GHEA Grapalat" w:hAnsi="GHEA Grapalat" w:cs="Times Armenian"/>
          <w:sz w:val="20"/>
          <w:lang w:val="af-ZA"/>
        </w:rPr>
        <w:t xml:space="preserve"> </w:t>
      </w:r>
      <w:r w:rsidRPr="00752623">
        <w:rPr>
          <w:rFonts w:ascii="GHEA Grapalat" w:hAnsi="GHEA Grapalat" w:cs="Sylfaen"/>
          <w:sz w:val="20"/>
        </w:rPr>
        <w:t>անձ</w:t>
      </w:r>
      <w:r w:rsidRPr="00752623">
        <w:rPr>
          <w:rFonts w:ascii="GHEA Grapalat" w:hAnsi="GHEA Grapalat" w:cs="Times Armenian"/>
          <w:sz w:val="20"/>
          <w:lang w:val="af-ZA"/>
        </w:rPr>
        <w:t xml:space="preserve">, </w:t>
      </w:r>
      <w:r w:rsidRPr="00752623">
        <w:rPr>
          <w:rFonts w:ascii="GHEA Grapalat" w:hAnsi="GHEA Grapalat" w:cs="Sylfaen"/>
          <w:sz w:val="20"/>
        </w:rPr>
        <w:t>կազմակերպություն</w:t>
      </w:r>
      <w:r w:rsidRPr="00752623">
        <w:rPr>
          <w:rFonts w:ascii="GHEA Grapalat" w:hAnsi="GHEA Grapalat" w:cs="Times Armenian"/>
          <w:sz w:val="20"/>
          <w:lang w:val="af-ZA"/>
        </w:rPr>
        <w:t xml:space="preserve">, </w:t>
      </w:r>
      <w:r w:rsidRPr="00752623">
        <w:rPr>
          <w:rFonts w:ascii="GHEA Grapalat" w:hAnsi="GHEA Grapalat" w:cs="Sylfaen"/>
          <w:sz w:val="20"/>
        </w:rPr>
        <w:t>քաղաքացիություն</w:t>
      </w:r>
      <w:r w:rsidRPr="00752623">
        <w:rPr>
          <w:rFonts w:ascii="GHEA Grapalat" w:hAnsi="GHEA Grapalat" w:cs="Times Armenian"/>
          <w:sz w:val="20"/>
          <w:lang w:val="af-ZA"/>
        </w:rPr>
        <w:t xml:space="preserve"> </w:t>
      </w:r>
      <w:r w:rsidRPr="00752623">
        <w:rPr>
          <w:rFonts w:ascii="GHEA Grapalat" w:hAnsi="GHEA Grapalat" w:cs="Sylfaen"/>
          <w:sz w:val="20"/>
        </w:rPr>
        <w:t>չունեցող</w:t>
      </w:r>
      <w:r w:rsidRPr="00752623">
        <w:rPr>
          <w:rFonts w:ascii="GHEA Grapalat" w:hAnsi="GHEA Grapalat" w:cs="Times Armenian"/>
          <w:sz w:val="20"/>
          <w:lang w:val="af-ZA"/>
        </w:rPr>
        <w:t xml:space="preserve"> </w:t>
      </w:r>
      <w:r w:rsidRPr="00752623">
        <w:rPr>
          <w:rFonts w:ascii="GHEA Grapalat" w:hAnsi="GHEA Grapalat" w:cs="Sylfaen"/>
          <w:sz w:val="20"/>
        </w:rPr>
        <w:t>անձ</w:t>
      </w:r>
      <w:r w:rsidRPr="00752623">
        <w:rPr>
          <w:rFonts w:ascii="GHEA Grapalat" w:hAnsi="GHEA Grapalat" w:cs="Times Armenian"/>
          <w:sz w:val="20"/>
          <w:lang w:val="af-ZA"/>
        </w:rPr>
        <w:t xml:space="preserve"> </w:t>
      </w:r>
      <w:r w:rsidRPr="00752623">
        <w:rPr>
          <w:rFonts w:ascii="GHEA Grapalat" w:hAnsi="GHEA Grapalat" w:cs="Sylfaen"/>
          <w:sz w:val="20"/>
        </w:rPr>
        <w:t>լինելու</w:t>
      </w:r>
      <w:r w:rsidRPr="00752623">
        <w:rPr>
          <w:rFonts w:ascii="GHEA Grapalat" w:hAnsi="GHEA Grapalat" w:cs="Times Armenian"/>
          <w:sz w:val="20"/>
          <w:lang w:val="af-ZA"/>
        </w:rPr>
        <w:t xml:space="preserve"> </w:t>
      </w:r>
      <w:r w:rsidRPr="00752623">
        <w:rPr>
          <w:rFonts w:ascii="GHEA Grapalat" w:hAnsi="GHEA Grapalat" w:cs="Sylfaen"/>
          <w:sz w:val="20"/>
        </w:rPr>
        <w:t>հան</w:t>
      </w:r>
      <w:r w:rsidRPr="00752623">
        <w:rPr>
          <w:rFonts w:ascii="GHEA Grapalat" w:hAnsi="GHEA Grapalat" w:cs="Times Armenian"/>
          <w:sz w:val="20"/>
        </w:rPr>
        <w:t>գ</w:t>
      </w:r>
      <w:r w:rsidRPr="00752623">
        <w:rPr>
          <w:rFonts w:ascii="GHEA Grapalat" w:hAnsi="GHEA Grapalat" w:cs="Sylfaen"/>
          <w:sz w:val="20"/>
        </w:rPr>
        <w:t>ամանքից</w:t>
      </w:r>
      <w:r w:rsidRPr="00752623">
        <w:rPr>
          <w:rFonts w:ascii="GHEA Grapalat" w:hAnsi="GHEA Grapalat" w:cs="Times Armenian"/>
          <w:sz w:val="20"/>
          <w:lang w:val="af-ZA"/>
        </w:rPr>
        <w:t>։</w:t>
      </w:r>
    </w:p>
    <w:p w:rsidR="002A57C3" w:rsidRPr="00752623" w:rsidRDefault="002A57C3" w:rsidP="002A57C3">
      <w:pPr>
        <w:ind w:firstLine="567"/>
        <w:jc w:val="both"/>
        <w:rPr>
          <w:rFonts w:ascii="GHEA Grapalat" w:hAnsi="GHEA Grapalat" w:cs="Times Armenian"/>
          <w:sz w:val="20"/>
          <w:lang w:val="af-ZA"/>
        </w:rPr>
      </w:pPr>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կապված</w:t>
      </w:r>
      <w:r w:rsidRPr="00752623">
        <w:rPr>
          <w:rFonts w:ascii="GHEA Grapalat" w:hAnsi="GHEA Grapalat" w:cs="Times Armenian"/>
          <w:sz w:val="20"/>
          <w:lang w:val="af-ZA"/>
        </w:rPr>
        <w:t xml:space="preserve"> </w:t>
      </w:r>
      <w:r w:rsidRPr="00752623">
        <w:rPr>
          <w:rFonts w:ascii="GHEA Grapalat" w:hAnsi="GHEA Grapalat" w:cs="Sylfaen"/>
          <w:sz w:val="20"/>
        </w:rPr>
        <w:t>հարաբերությունների</w:t>
      </w:r>
      <w:r w:rsidRPr="00752623">
        <w:rPr>
          <w:rFonts w:ascii="GHEA Grapalat" w:hAnsi="GHEA Grapalat" w:cs="Times Armenian"/>
          <w:sz w:val="20"/>
          <w:lang w:val="af-ZA"/>
        </w:rPr>
        <w:t xml:space="preserve"> </w:t>
      </w:r>
      <w:r w:rsidRPr="00752623">
        <w:rPr>
          <w:rFonts w:ascii="GHEA Grapalat" w:hAnsi="GHEA Grapalat" w:cs="Sylfaen"/>
          <w:sz w:val="20"/>
        </w:rPr>
        <w:t>նկատմամբ</w:t>
      </w:r>
      <w:r w:rsidRPr="00752623">
        <w:rPr>
          <w:rFonts w:ascii="GHEA Grapalat" w:hAnsi="GHEA Grapalat" w:cs="Times Armenian"/>
          <w:sz w:val="20"/>
          <w:lang w:val="af-ZA"/>
        </w:rPr>
        <w:t xml:space="preserve"> </w:t>
      </w:r>
      <w:r w:rsidRPr="00752623">
        <w:rPr>
          <w:rFonts w:ascii="GHEA Grapalat" w:hAnsi="GHEA Grapalat" w:cs="Sylfaen"/>
          <w:sz w:val="20"/>
        </w:rPr>
        <w:t>կիրառվում</w:t>
      </w:r>
      <w:r w:rsidRPr="00752623">
        <w:rPr>
          <w:rFonts w:ascii="GHEA Grapalat" w:hAnsi="GHEA Grapalat" w:cs="Times Armenian"/>
          <w:sz w:val="20"/>
          <w:lang w:val="af-ZA"/>
        </w:rPr>
        <w:t xml:space="preserve"> </w:t>
      </w:r>
      <w:r w:rsidRPr="00752623">
        <w:rPr>
          <w:rFonts w:ascii="GHEA Grapalat" w:hAnsi="GHEA Grapalat" w:cs="Sylfaen"/>
          <w:sz w:val="20"/>
        </w:rPr>
        <w:t>է</w:t>
      </w:r>
      <w:r w:rsidRPr="00752623">
        <w:rPr>
          <w:rFonts w:ascii="GHEA Grapalat" w:hAnsi="GHEA Grapalat" w:cs="Times Armenian"/>
          <w:sz w:val="20"/>
          <w:lang w:val="af-ZA"/>
        </w:rPr>
        <w:t xml:space="preserve"> </w:t>
      </w:r>
      <w:r w:rsidRPr="00752623">
        <w:rPr>
          <w:rFonts w:ascii="GHEA Grapalat" w:hAnsi="GHEA Grapalat" w:cs="Sylfaen"/>
          <w:sz w:val="20"/>
        </w:rPr>
        <w:t>Հայաստանի</w:t>
      </w:r>
      <w:r w:rsidRPr="00752623">
        <w:rPr>
          <w:rFonts w:ascii="GHEA Grapalat" w:hAnsi="GHEA Grapalat" w:cs="Times Armenian"/>
          <w:sz w:val="20"/>
          <w:lang w:val="af-ZA"/>
        </w:rPr>
        <w:t xml:space="preserve"> </w:t>
      </w:r>
      <w:r w:rsidRPr="00752623">
        <w:rPr>
          <w:rFonts w:ascii="GHEA Grapalat" w:hAnsi="GHEA Grapalat" w:cs="Sylfaen"/>
          <w:sz w:val="20"/>
        </w:rPr>
        <w:t>Հանրապետության</w:t>
      </w:r>
      <w:r w:rsidRPr="00752623">
        <w:rPr>
          <w:rFonts w:ascii="GHEA Grapalat" w:hAnsi="GHEA Grapalat" w:cs="Times Armenian"/>
          <w:sz w:val="20"/>
          <w:lang w:val="af-ZA"/>
        </w:rPr>
        <w:t xml:space="preserve"> </w:t>
      </w:r>
      <w:r w:rsidRPr="00752623">
        <w:rPr>
          <w:rFonts w:ascii="GHEA Grapalat" w:hAnsi="GHEA Grapalat" w:cs="Sylfaen"/>
          <w:sz w:val="20"/>
        </w:rPr>
        <w:t>իրավունքը</w:t>
      </w:r>
      <w:r w:rsidRPr="00752623">
        <w:rPr>
          <w:rFonts w:ascii="GHEA Grapalat" w:hAnsi="GHEA Grapalat" w:cs="Times Armenian"/>
          <w:sz w:val="20"/>
          <w:lang w:val="af-ZA"/>
        </w:rPr>
        <w:t xml:space="preserve">։ </w:t>
      </w:r>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կապված</w:t>
      </w:r>
      <w:r w:rsidRPr="00752623">
        <w:rPr>
          <w:rFonts w:ascii="GHEA Grapalat" w:hAnsi="GHEA Grapalat" w:cs="Times Armenian"/>
          <w:sz w:val="20"/>
          <w:lang w:val="af-ZA"/>
        </w:rPr>
        <w:t xml:space="preserve"> </w:t>
      </w:r>
      <w:r w:rsidRPr="00752623">
        <w:rPr>
          <w:rFonts w:ascii="GHEA Grapalat" w:hAnsi="GHEA Grapalat" w:cs="Sylfaen"/>
          <w:sz w:val="20"/>
        </w:rPr>
        <w:t>վեճերը</w:t>
      </w:r>
      <w:r w:rsidRPr="00752623">
        <w:rPr>
          <w:rFonts w:ascii="GHEA Grapalat" w:hAnsi="GHEA Grapalat" w:cs="Times Armenian"/>
          <w:sz w:val="20"/>
          <w:lang w:val="af-ZA"/>
        </w:rPr>
        <w:t xml:space="preserve"> </w:t>
      </w:r>
      <w:r w:rsidRPr="00752623">
        <w:rPr>
          <w:rFonts w:ascii="GHEA Grapalat" w:hAnsi="GHEA Grapalat" w:cs="Sylfaen"/>
          <w:sz w:val="20"/>
        </w:rPr>
        <w:t>ենթակա</w:t>
      </w:r>
      <w:r w:rsidRPr="00752623">
        <w:rPr>
          <w:rFonts w:ascii="GHEA Grapalat" w:hAnsi="GHEA Grapalat" w:cs="Times Armenian"/>
          <w:sz w:val="20"/>
          <w:lang w:val="af-ZA"/>
        </w:rPr>
        <w:t xml:space="preserve"> </w:t>
      </w:r>
      <w:r w:rsidRPr="00752623">
        <w:rPr>
          <w:rFonts w:ascii="GHEA Grapalat" w:hAnsi="GHEA Grapalat" w:cs="Sylfaen"/>
          <w:sz w:val="20"/>
        </w:rPr>
        <w:t>են</w:t>
      </w:r>
      <w:r w:rsidRPr="00752623">
        <w:rPr>
          <w:rFonts w:ascii="GHEA Grapalat" w:hAnsi="GHEA Grapalat" w:cs="Times Armenian"/>
          <w:sz w:val="20"/>
          <w:lang w:val="af-ZA"/>
        </w:rPr>
        <w:t xml:space="preserve"> </w:t>
      </w:r>
      <w:r w:rsidRPr="00752623">
        <w:rPr>
          <w:rFonts w:ascii="GHEA Grapalat" w:hAnsi="GHEA Grapalat" w:cs="Sylfaen"/>
          <w:sz w:val="20"/>
        </w:rPr>
        <w:t>քննության</w:t>
      </w:r>
      <w:r w:rsidRPr="00752623">
        <w:rPr>
          <w:rFonts w:ascii="GHEA Grapalat" w:hAnsi="GHEA Grapalat" w:cs="Times Armenian"/>
          <w:sz w:val="20"/>
          <w:lang w:val="af-ZA"/>
        </w:rPr>
        <w:t xml:space="preserve"> </w:t>
      </w:r>
      <w:r w:rsidRPr="00752623">
        <w:rPr>
          <w:rFonts w:ascii="GHEA Grapalat" w:hAnsi="GHEA Grapalat" w:cs="Sylfaen"/>
          <w:sz w:val="20"/>
        </w:rPr>
        <w:t>Հայաստանի</w:t>
      </w:r>
      <w:r w:rsidRPr="00752623">
        <w:rPr>
          <w:rFonts w:ascii="GHEA Grapalat" w:hAnsi="GHEA Grapalat" w:cs="Times Armenian"/>
          <w:sz w:val="20"/>
          <w:lang w:val="af-ZA"/>
        </w:rPr>
        <w:t xml:space="preserve"> </w:t>
      </w:r>
      <w:r w:rsidRPr="00752623">
        <w:rPr>
          <w:rFonts w:ascii="GHEA Grapalat" w:hAnsi="GHEA Grapalat" w:cs="Sylfaen"/>
          <w:sz w:val="20"/>
        </w:rPr>
        <w:t>Հանրապետության</w:t>
      </w:r>
      <w:r w:rsidRPr="00752623">
        <w:rPr>
          <w:rFonts w:ascii="GHEA Grapalat" w:hAnsi="GHEA Grapalat" w:cs="Times Armenian"/>
          <w:sz w:val="20"/>
          <w:lang w:val="af-ZA"/>
        </w:rPr>
        <w:t xml:space="preserve"> </w:t>
      </w:r>
      <w:r w:rsidRPr="00752623">
        <w:rPr>
          <w:rFonts w:ascii="GHEA Grapalat" w:hAnsi="GHEA Grapalat" w:cs="Sylfaen"/>
          <w:sz w:val="20"/>
        </w:rPr>
        <w:t>դատարաններում</w:t>
      </w:r>
      <w:r w:rsidRPr="00752623">
        <w:rPr>
          <w:rFonts w:ascii="GHEA Grapalat" w:hAnsi="GHEA Grapalat" w:cs="Times Armenian"/>
          <w:sz w:val="20"/>
          <w:lang w:val="af-ZA"/>
        </w:rPr>
        <w:t xml:space="preserve">։ </w:t>
      </w:r>
    </w:p>
    <w:p w:rsidR="002A57C3" w:rsidRDefault="002A57C3" w:rsidP="002A57C3">
      <w:pPr>
        <w:pStyle w:val="23"/>
        <w:spacing w:line="240" w:lineRule="auto"/>
        <w:ind w:firstLine="567"/>
        <w:rPr>
          <w:rFonts w:ascii="GHEA Grapalat" w:hAnsi="GHEA Grapalat"/>
        </w:rPr>
      </w:pPr>
      <w:r w:rsidRPr="00752623">
        <w:rPr>
          <w:rFonts w:ascii="GHEA Grapalat" w:hAnsi="GHEA Grapalat"/>
        </w:rPr>
        <w:t xml:space="preserve">Գնահատող հանձնաժողովի քարտուղարի էլեկտրոնային փոստի հասցեն է` </w:t>
      </w:r>
      <w:hyperlink r:id="rId8" w:history="1">
        <w:r w:rsidR="00533490" w:rsidRPr="00F01B6C">
          <w:rPr>
            <w:rStyle w:val="a9"/>
            <w:rFonts w:ascii="GHEA Grapalat" w:hAnsi="GHEA Grapalat"/>
          </w:rPr>
          <w:t>aghbalyans@mail.ru</w:t>
        </w:r>
      </w:hyperlink>
    </w:p>
    <w:p w:rsidR="00533490" w:rsidRPr="00752623" w:rsidRDefault="00533490" w:rsidP="002A57C3">
      <w:pPr>
        <w:pStyle w:val="23"/>
        <w:spacing w:line="240" w:lineRule="auto"/>
        <w:ind w:firstLine="567"/>
        <w:rPr>
          <w:rFonts w:ascii="GHEA Grapalat" w:hAnsi="GHEA Grapalat"/>
        </w:rPr>
      </w:pPr>
    </w:p>
    <w:p w:rsidR="00096865" w:rsidRPr="00271485" w:rsidRDefault="002A57C3" w:rsidP="002A57C3">
      <w:pPr>
        <w:jc w:val="center"/>
        <w:rPr>
          <w:rFonts w:ascii="GHEA Grapalat" w:hAnsi="GHEA Grapalat" w:cs="Sylfaen"/>
          <w:b/>
          <w:sz w:val="20"/>
          <w:lang w:val="af-ZA"/>
        </w:rPr>
      </w:pPr>
      <w:r w:rsidRPr="00AE2768">
        <w:rPr>
          <w:rFonts w:ascii="GHEA Grapalat" w:hAnsi="GHEA Grapalat"/>
          <w:sz w:val="16"/>
          <w:szCs w:val="16"/>
          <w:lang w:val="af-ZA"/>
        </w:rPr>
        <w:br w:type="page"/>
      </w:r>
    </w:p>
    <w:p w:rsidR="002A57C3" w:rsidRPr="00AE2768" w:rsidRDefault="002A57C3" w:rsidP="002A57C3">
      <w:pPr>
        <w:jc w:val="center"/>
        <w:rPr>
          <w:rFonts w:ascii="GHEA Grapalat" w:hAnsi="GHEA Grapalat"/>
          <w:szCs w:val="22"/>
          <w:lang w:val="af-ZA"/>
        </w:rPr>
      </w:pPr>
      <w:proofErr w:type="gramStart"/>
      <w:r w:rsidRPr="00AE2768">
        <w:rPr>
          <w:rFonts w:ascii="GHEA Grapalat" w:hAnsi="GHEA Grapalat" w:cs="Sylfaen"/>
          <w:szCs w:val="22"/>
        </w:rPr>
        <w:lastRenderedPageBreak/>
        <w:t>ՄԱՍ</w:t>
      </w:r>
      <w:r w:rsidRPr="00AE2768">
        <w:rPr>
          <w:rFonts w:ascii="GHEA Grapalat" w:hAnsi="GHEA Grapalat" w:cs="Times Armenian"/>
          <w:szCs w:val="22"/>
          <w:lang w:val="af-ZA"/>
        </w:rPr>
        <w:t xml:space="preserve">  I</w:t>
      </w:r>
      <w:proofErr w:type="gramEnd"/>
    </w:p>
    <w:p w:rsidR="002A57C3" w:rsidRPr="00AE2768" w:rsidRDefault="002A57C3" w:rsidP="002A57C3">
      <w:pPr>
        <w:pStyle w:val="3"/>
        <w:spacing w:line="240" w:lineRule="auto"/>
        <w:ind w:firstLine="567"/>
        <w:rPr>
          <w:rFonts w:ascii="GHEA Grapalat" w:hAnsi="GHEA Grapalat"/>
          <w:sz w:val="24"/>
          <w:szCs w:val="22"/>
          <w:lang w:val="af-ZA"/>
        </w:rPr>
      </w:pPr>
    </w:p>
    <w:p w:rsidR="002A57C3" w:rsidRPr="00AE2768" w:rsidRDefault="002A57C3" w:rsidP="002A57C3">
      <w:pPr>
        <w:numPr>
          <w:ilvl w:val="0"/>
          <w:numId w:val="31"/>
        </w:numPr>
        <w:jc w:val="center"/>
        <w:rPr>
          <w:rFonts w:ascii="GHEA Grapalat" w:hAnsi="GHEA Grapalat" w:cs="Sylfaen"/>
          <w:b/>
          <w:sz w:val="20"/>
        </w:rPr>
      </w:pPr>
      <w:r w:rsidRPr="00AE2768">
        <w:rPr>
          <w:rFonts w:ascii="GHEA Grapalat" w:hAnsi="GHEA Grapalat" w:cs="Sylfaen"/>
          <w:b/>
          <w:sz w:val="20"/>
        </w:rPr>
        <w:t>ԳՆՄԱՆ  ԱՌԱՐԿԱՅԻ  ԲՆՈՒԹԱԳԻՐԸ</w:t>
      </w:r>
    </w:p>
    <w:p w:rsidR="002A57C3" w:rsidRPr="00AE2768" w:rsidRDefault="002A57C3" w:rsidP="002A57C3">
      <w:pPr>
        <w:ind w:left="360"/>
        <w:jc w:val="center"/>
        <w:rPr>
          <w:rFonts w:ascii="GHEA Grapalat" w:hAnsi="GHEA Grapalat" w:cs="Sylfaen"/>
          <w:b/>
          <w:sz w:val="20"/>
        </w:rPr>
      </w:pPr>
    </w:p>
    <w:p w:rsidR="002A57C3" w:rsidRPr="00864564" w:rsidRDefault="002A57C3" w:rsidP="00427B48">
      <w:pPr>
        <w:pStyle w:val="3"/>
        <w:spacing w:line="240" w:lineRule="auto"/>
        <w:ind w:firstLine="567"/>
        <w:jc w:val="both"/>
        <w:rPr>
          <w:rFonts w:ascii="GHEA Grapalat" w:hAnsi="GHEA Grapalat"/>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proofErr w:type="gramStart"/>
      <w:r w:rsidRPr="00AE2768">
        <w:rPr>
          <w:rFonts w:ascii="GHEA Grapalat" w:hAnsi="GHEA Grapalat" w:cs="Sylfaen"/>
          <w:i w:val="0"/>
        </w:rPr>
        <w:t>հանդիսանում</w:t>
      </w:r>
      <w:r w:rsidRPr="00AE2768">
        <w:rPr>
          <w:rFonts w:ascii="GHEA Grapalat" w:hAnsi="GHEA Grapalat" w:cs="Sylfaen"/>
          <w:i w:val="0"/>
          <w:lang w:val="af-ZA"/>
        </w:rPr>
        <w:t xml:space="preserve">  </w:t>
      </w:r>
      <w:r>
        <w:rPr>
          <w:rFonts w:ascii="GHEA Grapalat" w:hAnsi="GHEA Grapalat"/>
          <w:i w:val="0"/>
          <w:lang w:val="af-ZA"/>
        </w:rPr>
        <w:t>«</w:t>
      </w:r>
      <w:proofErr w:type="gramEnd"/>
      <w:r w:rsidR="00533490">
        <w:rPr>
          <w:rFonts w:ascii="GHEA Grapalat" w:hAnsi="GHEA Grapalat"/>
          <w:i w:val="0"/>
          <w:lang w:val="af-ZA"/>
        </w:rPr>
        <w:t>Տավուշի Պատրիկ Տէվէճէան տարածաշրջանային քոլեջ» հիմնադրամ</w:t>
      </w:r>
      <w:r>
        <w:rPr>
          <w:rFonts w:ascii="GHEA Grapalat" w:hAnsi="GHEA Grapalat"/>
          <w:i w:val="0"/>
          <w:lang w:val="af-ZA"/>
        </w:rPr>
        <w:t>-ի</w:t>
      </w:r>
      <w:r w:rsidRPr="00864564">
        <w:rPr>
          <w:rFonts w:ascii="GHEA Grapalat" w:hAnsi="GHEA Grapalat" w:cs="Sylfaen"/>
          <w:i w:val="0"/>
        </w:rPr>
        <w:t xml:space="preserve"> կարիքների</w:t>
      </w:r>
      <w:r w:rsidRPr="00864564">
        <w:rPr>
          <w:rFonts w:ascii="GHEA Grapalat" w:hAnsi="GHEA Grapalat" w:cs="Times Armenian"/>
          <w:i w:val="0"/>
          <w:lang w:val="af-ZA"/>
        </w:rPr>
        <w:t xml:space="preserve"> </w:t>
      </w:r>
      <w:r w:rsidRPr="00864564">
        <w:rPr>
          <w:rFonts w:ascii="GHEA Grapalat" w:hAnsi="GHEA Grapalat" w:cs="Sylfaen"/>
          <w:i w:val="0"/>
        </w:rPr>
        <w:t>համար</w:t>
      </w:r>
      <w:r w:rsidRPr="00864564">
        <w:rPr>
          <w:rFonts w:ascii="GHEA Grapalat" w:hAnsi="GHEA Grapalat" w:cs="Times Armenian"/>
          <w:i w:val="0"/>
          <w:lang w:val="af-ZA"/>
        </w:rPr>
        <w:t xml:space="preserve">` </w:t>
      </w:r>
      <w:r>
        <w:rPr>
          <w:rFonts w:ascii="GHEA Grapalat" w:hAnsi="GHEA Grapalat" w:cs="Times Armenian"/>
          <w:i w:val="0"/>
          <w:lang w:val="af-ZA"/>
        </w:rPr>
        <w:t>Սննդամթերքի</w:t>
      </w:r>
      <w:r w:rsidRPr="00864564">
        <w:rPr>
          <w:rFonts w:ascii="GHEA Grapalat" w:hAnsi="GHEA Grapalat"/>
          <w:i w:val="0"/>
          <w:lang w:val="af-ZA"/>
        </w:rPr>
        <w:t xml:space="preserve"> </w:t>
      </w:r>
      <w:r w:rsidRPr="00864564">
        <w:rPr>
          <w:rFonts w:ascii="GHEA Grapalat" w:hAnsi="GHEA Grapalat"/>
          <w:i w:val="0"/>
        </w:rPr>
        <w:t>ձեռքբերումը (այսուհետ` նաև ապրանք)</w:t>
      </w:r>
      <w:r w:rsidRPr="00864564">
        <w:rPr>
          <w:rFonts w:ascii="GHEA Grapalat" w:hAnsi="GHEA Grapalat"/>
          <w:i w:val="0"/>
          <w:lang w:val="af-ZA"/>
        </w:rPr>
        <w:t xml:space="preserve">, </w:t>
      </w:r>
      <w:r w:rsidRPr="00864564">
        <w:rPr>
          <w:rFonts w:ascii="GHEA Grapalat" w:hAnsi="GHEA Grapalat"/>
          <w:i w:val="0"/>
        </w:rPr>
        <w:t>որոնք</w:t>
      </w:r>
      <w:r w:rsidRPr="00864564">
        <w:rPr>
          <w:rFonts w:ascii="GHEA Grapalat" w:hAnsi="GHEA Grapalat"/>
          <w:i w:val="0"/>
          <w:lang w:val="af-ZA"/>
        </w:rPr>
        <w:t xml:space="preserve"> </w:t>
      </w:r>
      <w:r w:rsidRPr="00864564">
        <w:rPr>
          <w:rFonts w:ascii="GHEA Grapalat" w:hAnsi="GHEA Grapalat"/>
          <w:i w:val="0"/>
        </w:rPr>
        <w:t>խմբավորված</w:t>
      </w:r>
      <w:r w:rsidRPr="00864564">
        <w:rPr>
          <w:rFonts w:ascii="GHEA Grapalat" w:hAnsi="GHEA Grapalat"/>
          <w:i w:val="0"/>
          <w:lang w:val="af-ZA"/>
        </w:rPr>
        <w:t xml:space="preserve">  </w:t>
      </w:r>
      <w:r w:rsidRPr="00864564">
        <w:rPr>
          <w:rFonts w:ascii="GHEA Grapalat" w:hAnsi="GHEA Grapalat"/>
          <w:i w:val="0"/>
        </w:rPr>
        <w:t>են</w:t>
      </w:r>
      <w:r w:rsidRPr="00864564">
        <w:rPr>
          <w:rFonts w:ascii="GHEA Grapalat" w:hAnsi="GHEA Grapalat"/>
          <w:i w:val="0"/>
          <w:lang w:val="af-ZA"/>
        </w:rPr>
        <w:t xml:space="preserve"> </w:t>
      </w:r>
      <w:r w:rsidR="00427B48">
        <w:rPr>
          <w:rFonts w:ascii="GHEA Grapalat" w:hAnsi="GHEA Grapalat"/>
          <w:i w:val="0"/>
          <w:lang w:val="af-ZA"/>
        </w:rPr>
        <w:t>27</w:t>
      </w:r>
      <w:r w:rsidR="00DC7070">
        <w:rPr>
          <w:rFonts w:ascii="GHEA Grapalat" w:hAnsi="GHEA Grapalat"/>
          <w:i w:val="0"/>
          <w:lang w:val="af-ZA"/>
        </w:rPr>
        <w:t xml:space="preserve"> </w:t>
      </w:r>
      <w:r w:rsidRPr="00864564">
        <w:rPr>
          <w:rFonts w:ascii="GHEA Grapalat" w:hAnsi="GHEA Grapalat" w:cs="Sylfaen"/>
          <w:i w:val="0"/>
        </w:rPr>
        <w:t>չափաբաժին</w:t>
      </w:r>
      <w:r>
        <w:rPr>
          <w:rFonts w:ascii="GHEA Grapalat" w:hAnsi="GHEA Grapalat" w:cs="Sylfaen"/>
          <w:i w:val="0"/>
        </w:rPr>
        <w:t>ն</w:t>
      </w:r>
      <w:r w:rsidRPr="00864564">
        <w:rPr>
          <w:rFonts w:ascii="GHEA Grapalat" w:hAnsi="GHEA Grapalat" w:cs="Sylfaen"/>
          <w:i w:val="0"/>
        </w:rPr>
        <w:t>երում</w:t>
      </w:r>
      <w:r w:rsidRPr="0086456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5B1AA8" w:rsidRDefault="006675F2" w:rsidP="00EF3662">
            <w:pPr>
              <w:pStyle w:val="23"/>
              <w:spacing w:line="240" w:lineRule="auto"/>
              <w:ind w:firstLine="0"/>
              <w:jc w:val="center"/>
              <w:rPr>
                <w:rFonts w:ascii="GHEA Grapalat" w:hAnsi="GHEA Grapalat"/>
                <w:b/>
                <w:bCs/>
                <w:i/>
                <w:iCs/>
              </w:rPr>
            </w:pPr>
            <w:r w:rsidRPr="005B1AA8">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2A57C3">
            <w:pPr>
              <w:pStyle w:val="23"/>
              <w:spacing w:line="240" w:lineRule="auto"/>
              <w:ind w:firstLine="34"/>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2A57C3">
            <w:pPr>
              <w:pStyle w:val="23"/>
              <w:spacing w:line="240" w:lineRule="auto"/>
              <w:ind w:firstLine="34"/>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5B1AA8" w:rsidRDefault="006675F2" w:rsidP="00EF3662">
            <w:pPr>
              <w:pStyle w:val="23"/>
              <w:spacing w:line="240" w:lineRule="auto"/>
              <w:ind w:firstLine="0"/>
              <w:jc w:val="center"/>
              <w:rPr>
                <w:rFonts w:ascii="GHEA Grapalat" w:hAnsi="GHEA Grapalat"/>
                <w:b/>
                <w:bCs/>
                <w:i/>
                <w:iCs/>
              </w:rPr>
            </w:pP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1</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154000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Ձու</w:t>
            </w:r>
            <w:r w:rsidRPr="00854834">
              <w:rPr>
                <w:rFonts w:ascii="Calibri" w:hAnsi="Calibri" w:cs="Calibri"/>
                <w:b/>
                <w:color w:val="000000"/>
                <w:sz w:val="22"/>
              </w:rPr>
              <w:t xml:space="preserve"> </w:t>
            </w:r>
            <w:r w:rsidRPr="00854834">
              <w:rPr>
                <w:rFonts w:ascii="Sylfaen" w:hAnsi="Sylfaen" w:cs="Sylfaen"/>
                <w:b/>
                <w:color w:val="000000"/>
                <w:sz w:val="22"/>
              </w:rPr>
              <w:t>հավի</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2</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1250000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Միս</w:t>
            </w:r>
            <w:r w:rsidRPr="00854834">
              <w:rPr>
                <w:rFonts w:ascii="Calibri" w:hAnsi="Calibri" w:cs="Calibri"/>
                <w:b/>
                <w:color w:val="000000"/>
                <w:sz w:val="22"/>
              </w:rPr>
              <w:t xml:space="preserve"> </w:t>
            </w:r>
            <w:r w:rsidRPr="00854834">
              <w:rPr>
                <w:rFonts w:ascii="Sylfaen" w:hAnsi="Sylfaen" w:cs="Sylfaen"/>
                <w:b/>
                <w:color w:val="000000"/>
                <w:sz w:val="22"/>
              </w:rPr>
              <w:t>թարմ</w:t>
            </w:r>
            <w:r w:rsidRPr="00854834">
              <w:rPr>
                <w:rFonts w:ascii="Calibri" w:hAnsi="Calibri" w:cs="Calibri"/>
                <w:b/>
                <w:color w:val="000000"/>
                <w:sz w:val="22"/>
              </w:rPr>
              <w:t xml:space="preserve"> </w:t>
            </w:r>
            <w:r w:rsidRPr="00854834">
              <w:rPr>
                <w:rFonts w:ascii="Sylfaen" w:hAnsi="Sylfaen" w:cs="Sylfaen"/>
                <w:b/>
                <w:color w:val="000000"/>
                <w:sz w:val="22"/>
              </w:rPr>
              <w:t>տավարի</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3</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1133900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Միս</w:t>
            </w:r>
            <w:r w:rsidRPr="00854834">
              <w:rPr>
                <w:rFonts w:ascii="Calibri" w:hAnsi="Calibri" w:cs="Calibri"/>
                <w:b/>
                <w:color w:val="000000"/>
                <w:sz w:val="22"/>
              </w:rPr>
              <w:t xml:space="preserve"> </w:t>
            </w:r>
            <w:r w:rsidRPr="00854834">
              <w:rPr>
                <w:rFonts w:ascii="Sylfaen" w:hAnsi="Sylfaen" w:cs="Sylfaen"/>
                <w:b/>
                <w:color w:val="000000"/>
                <w:sz w:val="22"/>
              </w:rPr>
              <w:t>թարմ</w:t>
            </w:r>
            <w:r w:rsidRPr="00854834">
              <w:rPr>
                <w:rFonts w:ascii="Calibri" w:hAnsi="Calibri" w:cs="Calibri"/>
                <w:b/>
                <w:color w:val="000000"/>
                <w:sz w:val="22"/>
              </w:rPr>
              <w:t xml:space="preserve"> </w:t>
            </w:r>
            <w:r w:rsidRPr="00854834">
              <w:rPr>
                <w:rFonts w:ascii="Sylfaen" w:hAnsi="Sylfaen" w:cs="Sylfaen"/>
                <w:b/>
                <w:color w:val="000000"/>
                <w:sz w:val="22"/>
              </w:rPr>
              <w:t>թռչնի</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4</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18200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Ոլոռ</w:t>
            </w:r>
            <w:r w:rsidRPr="00854834">
              <w:rPr>
                <w:rFonts w:ascii="Calibri" w:hAnsi="Calibri"/>
                <w:b/>
                <w:color w:val="000000"/>
                <w:sz w:val="22"/>
              </w:rPr>
              <w:t xml:space="preserve"> </w:t>
            </w:r>
            <w:r w:rsidRPr="00854834">
              <w:rPr>
                <w:rFonts w:ascii="Sylfaen" w:hAnsi="Sylfaen" w:cs="Sylfaen"/>
                <w:b/>
                <w:color w:val="000000"/>
                <w:sz w:val="22"/>
              </w:rPr>
              <w:t>պահածոյացված</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5</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169000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Ջեմ</w:t>
            </w:r>
            <w:r w:rsidRPr="00854834">
              <w:rPr>
                <w:rFonts w:ascii="Calibri" w:hAnsi="Calibri" w:cs="Calibri"/>
                <w:b/>
                <w:color w:val="000000"/>
                <w:sz w:val="22"/>
              </w:rPr>
              <w:t xml:space="preserve"> </w:t>
            </w:r>
            <w:r w:rsidRPr="00854834">
              <w:rPr>
                <w:rFonts w:ascii="Sylfaen" w:hAnsi="Sylfaen" w:cs="Sylfaen"/>
                <w:b/>
                <w:color w:val="000000"/>
                <w:sz w:val="22"/>
              </w:rPr>
              <w:t>մրգային</w:t>
            </w:r>
            <w:r w:rsidRPr="00854834">
              <w:rPr>
                <w:rFonts w:ascii="Calibri" w:hAnsi="Calibri" w:cs="Calibri"/>
                <w:b/>
                <w:color w:val="000000"/>
                <w:sz w:val="22"/>
              </w:rPr>
              <w:t>,</w:t>
            </w:r>
            <w:r w:rsidRPr="00854834">
              <w:rPr>
                <w:rFonts w:ascii="Calibri" w:hAnsi="Calibri"/>
                <w:b/>
                <w:color w:val="000000"/>
                <w:sz w:val="22"/>
              </w:rPr>
              <w:t xml:space="preserve"> </w:t>
            </w:r>
            <w:r w:rsidRPr="00854834">
              <w:rPr>
                <w:rFonts w:ascii="Sylfaen" w:hAnsi="Sylfaen" w:cs="Sylfaen"/>
                <w:b/>
                <w:color w:val="000000"/>
                <w:sz w:val="22"/>
              </w:rPr>
              <w:t>ծիրանի</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6</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563500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Հյութ</w:t>
            </w:r>
            <w:r w:rsidRPr="00854834">
              <w:rPr>
                <w:rFonts w:ascii="Calibri" w:hAnsi="Calibri" w:cs="Calibri"/>
                <w:b/>
                <w:color w:val="000000"/>
                <w:sz w:val="22"/>
              </w:rPr>
              <w:t xml:space="preserve"> </w:t>
            </w:r>
            <w:r w:rsidRPr="00854834">
              <w:rPr>
                <w:rFonts w:ascii="Sylfaen" w:hAnsi="Sylfaen" w:cs="Sylfaen"/>
                <w:b/>
                <w:color w:val="000000"/>
                <w:sz w:val="22"/>
              </w:rPr>
              <w:t>բնական</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7</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52500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Կաղամբ</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8</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103000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Կարտոֆիլ</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9</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30000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Սոխ</w:t>
            </w:r>
            <w:r w:rsidRPr="00854834">
              <w:rPr>
                <w:rFonts w:ascii="Calibri" w:hAnsi="Calibri" w:cs="Calibri"/>
                <w:b/>
                <w:color w:val="000000"/>
                <w:sz w:val="22"/>
              </w:rPr>
              <w:t xml:space="preserve"> </w:t>
            </w:r>
            <w:r>
              <w:rPr>
                <w:rFonts w:ascii="Calibri" w:hAnsi="Calibri" w:cs="Calibri"/>
                <w:b/>
                <w:color w:val="000000"/>
                <w:sz w:val="22"/>
              </w:rPr>
              <w:t xml:space="preserve"> </w:t>
            </w:r>
            <w:r w:rsidRPr="00854834">
              <w:rPr>
                <w:rFonts w:ascii="Sylfaen" w:hAnsi="Sylfaen" w:cs="Sylfaen"/>
                <w:b/>
                <w:color w:val="000000"/>
                <w:sz w:val="22"/>
              </w:rPr>
              <w:t>գլուխ</w:t>
            </w:r>
          </w:p>
        </w:tc>
      </w:tr>
      <w:tr w:rsidR="00550074" w:rsidRPr="00A71D81" w:rsidTr="00FB6DD6">
        <w:tc>
          <w:tcPr>
            <w:tcW w:w="1701" w:type="dxa"/>
            <w:vAlign w:val="center"/>
          </w:tcPr>
          <w:p w:rsidR="00550074" w:rsidRPr="00865A74" w:rsidRDefault="00550074" w:rsidP="00EF3662">
            <w:pPr>
              <w:pStyle w:val="23"/>
              <w:spacing w:line="240" w:lineRule="auto"/>
              <w:ind w:firstLine="0"/>
              <w:jc w:val="center"/>
              <w:rPr>
                <w:rFonts w:ascii="GHEA Grapalat" w:hAnsi="GHEA Grapalat"/>
                <w:b/>
                <w:i/>
              </w:rPr>
            </w:pPr>
            <w:r>
              <w:rPr>
                <w:rFonts w:ascii="GHEA Grapalat" w:hAnsi="GHEA Grapalat"/>
                <w:b/>
                <w:i/>
              </w:rPr>
              <w:t>10</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42560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Բազուկ</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11</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27520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Գազար</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12</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70700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Կանաչի</w:t>
            </w:r>
          </w:p>
        </w:tc>
      </w:tr>
      <w:tr w:rsidR="00550074" w:rsidRPr="00A71D81" w:rsidTr="00FB6DD6">
        <w:tc>
          <w:tcPr>
            <w:tcW w:w="1701" w:type="dxa"/>
            <w:vAlign w:val="center"/>
          </w:tcPr>
          <w:p w:rsidR="00550074" w:rsidRDefault="00550074" w:rsidP="00EC4E8F">
            <w:pPr>
              <w:pStyle w:val="23"/>
              <w:spacing w:line="240" w:lineRule="auto"/>
              <w:ind w:firstLine="0"/>
              <w:jc w:val="center"/>
              <w:rPr>
                <w:rFonts w:ascii="GHEA Grapalat" w:hAnsi="GHEA Grapalat"/>
                <w:b/>
                <w:i/>
              </w:rPr>
            </w:pPr>
            <w:r>
              <w:rPr>
                <w:rFonts w:ascii="GHEA Grapalat" w:hAnsi="GHEA Grapalat"/>
                <w:b/>
                <w:i/>
              </w:rPr>
              <w:t>13</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113750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Խնձոր</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14</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54600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Տոմատի</w:t>
            </w:r>
            <w:r w:rsidRPr="00854834">
              <w:rPr>
                <w:rFonts w:ascii="Calibri" w:hAnsi="Calibri" w:cs="Calibri"/>
                <w:b/>
                <w:color w:val="000000"/>
                <w:sz w:val="22"/>
              </w:rPr>
              <w:t xml:space="preserve"> </w:t>
            </w:r>
            <w:r w:rsidRPr="00854834">
              <w:rPr>
                <w:rFonts w:ascii="Sylfaen" w:hAnsi="Sylfaen" w:cs="Sylfaen"/>
                <w:b/>
                <w:color w:val="000000"/>
                <w:sz w:val="22"/>
              </w:rPr>
              <w:t>մածուկ</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15</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177750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Բուսական</w:t>
            </w:r>
            <w:r w:rsidRPr="00854834">
              <w:rPr>
                <w:rFonts w:ascii="Calibri" w:hAnsi="Calibri" w:cs="Calibri"/>
                <w:b/>
                <w:color w:val="000000"/>
                <w:sz w:val="22"/>
              </w:rPr>
              <w:t xml:space="preserve"> </w:t>
            </w:r>
            <w:r w:rsidRPr="00854834">
              <w:rPr>
                <w:rFonts w:ascii="Sylfaen" w:hAnsi="Sylfaen" w:cs="Sylfaen"/>
                <w:b/>
                <w:color w:val="000000"/>
                <w:sz w:val="22"/>
              </w:rPr>
              <w:t>յուղ</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16</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229500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Թթվասեր</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17</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220000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Կարագ</w:t>
            </w:r>
            <w:r w:rsidRPr="00854834">
              <w:rPr>
                <w:rFonts w:ascii="Calibri" w:hAnsi="Calibri" w:cs="Calibri"/>
                <w:b/>
                <w:color w:val="000000"/>
                <w:sz w:val="22"/>
              </w:rPr>
              <w:t xml:space="preserve"> </w:t>
            </w:r>
            <w:r w:rsidRPr="00854834">
              <w:rPr>
                <w:rFonts w:ascii="Sylfaen" w:hAnsi="Sylfaen" w:cs="Sylfaen"/>
                <w:b/>
                <w:color w:val="000000"/>
                <w:sz w:val="22"/>
              </w:rPr>
              <w:t>սերուցքային</w:t>
            </w:r>
            <w:r w:rsidRPr="00854834">
              <w:rPr>
                <w:rFonts w:ascii="Calibri" w:hAnsi="Calibri"/>
                <w:b/>
                <w:color w:val="000000"/>
                <w:sz w:val="22"/>
              </w:rPr>
              <w:t xml:space="preserve"> </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18</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198000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Կաթնաշոռ</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19</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275600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Մածուն</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20</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106500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Պանիր</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21</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12000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Աղ</w:t>
            </w:r>
            <w:r w:rsidRPr="00854834">
              <w:rPr>
                <w:rFonts w:ascii="Calibri" w:hAnsi="Calibri" w:cs="Calibri"/>
                <w:b/>
                <w:color w:val="000000"/>
                <w:sz w:val="22"/>
              </w:rPr>
              <w:t xml:space="preserve"> </w:t>
            </w:r>
            <w:r w:rsidRPr="00854834">
              <w:rPr>
                <w:rFonts w:ascii="Sylfaen" w:hAnsi="Sylfaen" w:cs="Sylfaen"/>
                <w:b/>
                <w:color w:val="000000"/>
                <w:sz w:val="22"/>
              </w:rPr>
              <w:t>յոդացված</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22</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15000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Թեյ</w:t>
            </w:r>
            <w:r w:rsidRPr="00854834">
              <w:rPr>
                <w:rFonts w:ascii="Calibri" w:hAnsi="Calibri" w:cs="Calibri"/>
                <w:b/>
                <w:color w:val="000000"/>
                <w:sz w:val="22"/>
              </w:rPr>
              <w:t xml:space="preserve"> </w:t>
            </w:r>
            <w:r w:rsidRPr="00854834">
              <w:rPr>
                <w:rFonts w:ascii="Sylfaen" w:hAnsi="Sylfaen" w:cs="Sylfaen"/>
                <w:b/>
                <w:color w:val="000000"/>
                <w:sz w:val="22"/>
              </w:rPr>
              <w:t>չոր</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23</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5000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Կարմիր</w:t>
            </w:r>
            <w:r w:rsidRPr="00854834">
              <w:rPr>
                <w:rFonts w:ascii="Calibri" w:hAnsi="Calibri" w:cs="Calibri"/>
                <w:b/>
                <w:color w:val="000000"/>
                <w:sz w:val="22"/>
              </w:rPr>
              <w:t xml:space="preserve"> </w:t>
            </w:r>
            <w:r w:rsidRPr="00854834">
              <w:rPr>
                <w:rFonts w:ascii="Sylfaen" w:hAnsi="Sylfaen" w:cs="Sylfaen"/>
                <w:b/>
                <w:color w:val="000000"/>
                <w:sz w:val="22"/>
              </w:rPr>
              <w:t>պղպեղ</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24</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7000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Սև</w:t>
            </w:r>
            <w:r w:rsidRPr="00854834">
              <w:rPr>
                <w:rFonts w:ascii="Calibri" w:hAnsi="Calibri" w:cs="Calibri"/>
                <w:b/>
                <w:color w:val="000000"/>
                <w:sz w:val="22"/>
              </w:rPr>
              <w:t xml:space="preserve"> </w:t>
            </w:r>
            <w:r w:rsidRPr="00854834">
              <w:rPr>
                <w:rFonts w:ascii="Sylfaen" w:hAnsi="Sylfaen" w:cs="Sylfaen"/>
                <w:b/>
                <w:color w:val="000000"/>
                <w:sz w:val="22"/>
              </w:rPr>
              <w:t>պղպեղ</w:t>
            </w:r>
          </w:p>
        </w:tc>
      </w:tr>
      <w:tr w:rsidR="00550074" w:rsidRPr="00A71D81" w:rsidTr="00FB6DD6">
        <w:tc>
          <w:tcPr>
            <w:tcW w:w="1701" w:type="dxa"/>
            <w:vAlign w:val="center"/>
          </w:tcPr>
          <w:p w:rsidR="00550074" w:rsidRDefault="00550074" w:rsidP="00854834">
            <w:pPr>
              <w:pStyle w:val="23"/>
              <w:spacing w:line="240" w:lineRule="auto"/>
              <w:ind w:firstLine="0"/>
              <w:jc w:val="center"/>
              <w:rPr>
                <w:rFonts w:ascii="GHEA Grapalat" w:hAnsi="GHEA Grapalat"/>
                <w:b/>
                <w:i/>
              </w:rPr>
            </w:pPr>
            <w:r>
              <w:rPr>
                <w:rFonts w:ascii="GHEA Grapalat" w:hAnsi="GHEA Grapalat"/>
                <w:b/>
                <w:i/>
              </w:rPr>
              <w:t>25</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41200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Շաքարավազ</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26</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1200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Խնձորի</w:t>
            </w:r>
            <w:r w:rsidRPr="00854834">
              <w:rPr>
                <w:rFonts w:ascii="Calibri" w:hAnsi="Calibri" w:cs="Calibri"/>
                <w:b/>
                <w:color w:val="000000"/>
                <w:sz w:val="22"/>
              </w:rPr>
              <w:t xml:space="preserve"> </w:t>
            </w:r>
            <w:r w:rsidRPr="00854834">
              <w:rPr>
                <w:rFonts w:ascii="Sylfaen" w:hAnsi="Sylfaen" w:cs="Sylfaen"/>
                <w:b/>
                <w:color w:val="000000"/>
                <w:sz w:val="22"/>
              </w:rPr>
              <w:t>քացախ</w:t>
            </w:r>
          </w:p>
        </w:tc>
      </w:tr>
      <w:tr w:rsidR="00550074" w:rsidRPr="00A71D81" w:rsidTr="00FB6DD6">
        <w:tc>
          <w:tcPr>
            <w:tcW w:w="1701" w:type="dxa"/>
            <w:vAlign w:val="center"/>
          </w:tcPr>
          <w:p w:rsidR="00550074" w:rsidRDefault="00550074" w:rsidP="00EF3662">
            <w:pPr>
              <w:pStyle w:val="23"/>
              <w:spacing w:line="240" w:lineRule="auto"/>
              <w:ind w:firstLine="0"/>
              <w:jc w:val="center"/>
              <w:rPr>
                <w:rFonts w:ascii="GHEA Grapalat" w:hAnsi="GHEA Grapalat"/>
                <w:b/>
                <w:i/>
              </w:rPr>
            </w:pPr>
            <w:r>
              <w:rPr>
                <w:rFonts w:ascii="GHEA Grapalat" w:hAnsi="GHEA Grapalat"/>
                <w:b/>
                <w:i/>
              </w:rPr>
              <w:t>27</w:t>
            </w:r>
          </w:p>
        </w:tc>
        <w:tc>
          <w:tcPr>
            <w:tcW w:w="1418" w:type="dxa"/>
            <w:vAlign w:val="center"/>
          </w:tcPr>
          <w:p w:rsidR="00550074" w:rsidRDefault="00550074" w:rsidP="00B1122D">
            <w:pPr>
              <w:jc w:val="center"/>
              <w:rPr>
                <w:rFonts w:ascii="Calibri" w:hAnsi="Calibri"/>
                <w:color w:val="000000"/>
              </w:rPr>
            </w:pPr>
            <w:r>
              <w:rPr>
                <w:rFonts w:ascii="Calibri" w:hAnsi="Calibri"/>
                <w:color w:val="000000"/>
              </w:rPr>
              <w:t>12000</w:t>
            </w:r>
          </w:p>
        </w:tc>
        <w:tc>
          <w:tcPr>
            <w:tcW w:w="7231" w:type="dxa"/>
            <w:vAlign w:val="center"/>
          </w:tcPr>
          <w:p w:rsidR="00550074" w:rsidRPr="00854834" w:rsidRDefault="00550074" w:rsidP="00854834">
            <w:pPr>
              <w:rPr>
                <w:rFonts w:ascii="Calibri" w:hAnsi="Calibri"/>
                <w:b/>
                <w:color w:val="000000"/>
                <w:sz w:val="22"/>
              </w:rPr>
            </w:pPr>
            <w:r w:rsidRPr="00854834">
              <w:rPr>
                <w:rFonts w:ascii="Sylfaen" w:hAnsi="Sylfaen" w:cs="Sylfaen"/>
                <w:b/>
                <w:color w:val="000000"/>
                <w:sz w:val="22"/>
              </w:rPr>
              <w:t>Մարինացված</w:t>
            </w:r>
            <w:r w:rsidRPr="00854834">
              <w:rPr>
                <w:rFonts w:ascii="Calibri" w:hAnsi="Calibri"/>
                <w:b/>
                <w:color w:val="000000"/>
                <w:sz w:val="22"/>
              </w:rPr>
              <w:t xml:space="preserve"> </w:t>
            </w:r>
            <w:r w:rsidRPr="00854834">
              <w:rPr>
                <w:rFonts w:ascii="Sylfaen" w:hAnsi="Sylfaen" w:cs="Sylfaen"/>
                <w:b/>
                <w:color w:val="000000"/>
                <w:sz w:val="22"/>
              </w:rPr>
              <w:t>վարունգ</w:t>
            </w:r>
          </w:p>
        </w:tc>
      </w:tr>
    </w:tbl>
    <w:p w:rsidR="00D81419" w:rsidRDefault="00D81419" w:rsidP="00EF3662">
      <w:pPr>
        <w:pStyle w:val="23"/>
        <w:spacing w:line="240" w:lineRule="auto"/>
        <w:ind w:firstLine="567"/>
        <w:rPr>
          <w:rFonts w:ascii="GHEA Grapalat" w:hAnsi="GHEA Grapalat"/>
          <w:lang w:val="hy-AM"/>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6417DC" w:rsidP="00EF3662">
      <w:pPr>
        <w:ind w:firstLine="720"/>
        <w:jc w:val="both"/>
        <w:rPr>
          <w:rFonts w:ascii="GHEA Grapalat" w:hAnsi="GHEA Grapalat"/>
          <w:sz w:val="20"/>
          <w:szCs w:val="20"/>
          <w:lang w:val="es-ES"/>
        </w:rPr>
      </w:pPr>
      <w:r>
        <w:rPr>
          <w:rFonts w:ascii="GHEA Grapalat" w:hAnsi="GHEA Grapalat"/>
          <w:sz w:val="20"/>
          <w:szCs w:val="20"/>
          <w:lang w:val="hy-AM"/>
        </w:rPr>
        <w:t>2</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որոնք</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որոնց</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գործադիր</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մարմնի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ներկայացուցիչը</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հայտը</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ներկայացնելու</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օրվան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նախորդող</w:t>
      </w:r>
      <w:r w:rsidR="00753E6E"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00753E6E" w:rsidRPr="006D2E03">
        <w:rPr>
          <w:rFonts w:ascii="GHEA Grapalat" w:hAnsi="GHEA Grapalat" w:cs="Sylfaen"/>
          <w:sz w:val="20"/>
          <w:szCs w:val="20"/>
        </w:rPr>
        <w:t>տարիների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ընթացքում</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դատապարտված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է</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եղել</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ահաբեկչության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ֆինանսավորման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երեխայի</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շահագործման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մարդկային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թրաֆիքինգ</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ներառող</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հանցագործության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հանցավոր</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համագործակցություն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ստեղծելու</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կամ</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դրան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մասնակցելու</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կաշառք</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ստանալու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կաշառք</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տալու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կաշառքի</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միջնորդության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և</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lastRenderedPageBreak/>
        <w:t>օրենքով</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նախատեսված</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տնտեսական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գործունեության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դեմ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ուղղված</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հանցագործությունների</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համար</w:t>
      </w:r>
      <w:r w:rsidR="00753E6E" w:rsidRPr="006D2E03">
        <w:rPr>
          <w:rFonts w:ascii="GHEA Grapalat" w:hAnsi="GHEA Grapalat"/>
          <w:sz w:val="20"/>
          <w:szCs w:val="20"/>
          <w:lang w:val="es-ES"/>
        </w:rPr>
        <w:t>,</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բացառությամբ</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այն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դեպքերի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երբ</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դատվածությունը</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օրենքով</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սահմանված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կարգով</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մարված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00753E6E" w:rsidRPr="006D2E03">
        <w:rPr>
          <w:rFonts w:ascii="GHEA Grapalat" w:hAnsi="GHEA Grapalat"/>
          <w:sz w:val="20"/>
          <w:szCs w:val="20"/>
          <w:lang w:val="es-ES"/>
        </w:rPr>
        <w:t xml:space="preserve">.  </w:t>
      </w:r>
    </w:p>
    <w:p w:rsidR="006417DC" w:rsidRDefault="006417DC" w:rsidP="00EF3662">
      <w:pPr>
        <w:ind w:firstLine="720"/>
        <w:jc w:val="both"/>
        <w:rPr>
          <w:rFonts w:ascii="GHEA Grapalat" w:hAnsi="GHEA Grapalat"/>
          <w:sz w:val="20"/>
          <w:szCs w:val="20"/>
          <w:lang w:val="es-ES"/>
        </w:rPr>
      </w:pPr>
      <w:r>
        <w:rPr>
          <w:rFonts w:ascii="GHEA Grapalat" w:hAnsi="GHEA Grapalat" w:cs="Sylfaen"/>
          <w:sz w:val="20"/>
          <w:szCs w:val="20"/>
          <w:lang w:val="hy-AM"/>
        </w:rPr>
        <w:t>3</w:t>
      </w:r>
      <w:r w:rsidR="00753E6E" w:rsidRPr="006D2E03">
        <w:rPr>
          <w:rFonts w:ascii="GHEA Grapalat" w:hAnsi="GHEA Grapalat" w:cs="Sylfaen"/>
          <w:sz w:val="20"/>
          <w:szCs w:val="20"/>
          <w:lang w:val="es-ES"/>
        </w:rPr>
        <w:t>)</w:t>
      </w:r>
      <w:r w:rsidR="00753E6E"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6417DC" w:rsidP="00EF3662">
      <w:pPr>
        <w:ind w:firstLine="720"/>
        <w:jc w:val="both"/>
        <w:rPr>
          <w:rFonts w:ascii="GHEA Grapalat" w:hAnsi="GHEA Grapalat"/>
          <w:sz w:val="20"/>
          <w:szCs w:val="20"/>
          <w:lang w:val="es-ES"/>
        </w:rPr>
      </w:pPr>
      <w:r>
        <w:rPr>
          <w:rFonts w:ascii="GHEA Grapalat" w:hAnsi="GHEA Grapalat" w:cs="Sylfaen"/>
          <w:sz w:val="20"/>
          <w:szCs w:val="20"/>
          <w:lang w:val="hy-AM"/>
        </w:rPr>
        <w:t>4</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որոնք</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հայտը</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ներկայացնելու</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օրվա</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դրությամբ</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ներառված</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են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Եվրասիական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տնտեսական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միությանն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անդամակցող</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երկրների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գնումների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մասին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օրենսդրության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համաձայն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հրապարակված</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գնումների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գործընթացին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մասնակցելու</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իրավունք</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չունեցող</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մասնակիցների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ցուցակում</w:t>
      </w:r>
      <w:r w:rsidR="00753E6E" w:rsidRPr="006D2E03">
        <w:rPr>
          <w:rFonts w:ascii="GHEA Grapalat" w:hAnsi="GHEA Grapalat" w:cs="Sylfaen"/>
          <w:sz w:val="20"/>
          <w:szCs w:val="20"/>
          <w:lang w:val="es-ES"/>
        </w:rPr>
        <w:t xml:space="preserve">. </w:t>
      </w:r>
    </w:p>
    <w:p w:rsidR="00753E6E" w:rsidRPr="006D2E03" w:rsidRDefault="006417DC" w:rsidP="00EF3662">
      <w:pPr>
        <w:ind w:firstLine="567"/>
        <w:jc w:val="both"/>
        <w:rPr>
          <w:rFonts w:ascii="GHEA Grapalat" w:hAnsi="GHEA Grapalat"/>
          <w:sz w:val="20"/>
          <w:szCs w:val="20"/>
          <w:lang w:val="es-ES"/>
        </w:rPr>
      </w:pPr>
      <w:r>
        <w:rPr>
          <w:rFonts w:ascii="GHEA Grapalat" w:hAnsi="GHEA Grapalat"/>
          <w:sz w:val="20"/>
          <w:szCs w:val="20"/>
          <w:lang w:val="es-ES"/>
        </w:rPr>
        <w:t xml:space="preserve">   5</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որոնք</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հայտը</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ներկայացնելու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օրվա</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դրությամբ</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ներառված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գնումների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գործընթացին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մասնակցելու</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իրավունք</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չունեցող</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մասնակիցների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ցուցակում</w:t>
      </w:r>
      <w:r w:rsidR="00753E6E"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 xml:space="preserve">Ընդ որում, եթե մասնակիցը սույն կետի </w:t>
      </w:r>
      <w:r w:rsidR="006417DC">
        <w:rPr>
          <w:rFonts w:ascii="GHEA Grapalat" w:hAnsi="GHEA Grapalat" w:cs="Sylfaen"/>
          <w:sz w:val="20"/>
          <w:lang w:val="hy-AM"/>
        </w:rPr>
        <w:t>4</w:t>
      </w:r>
      <w:r w:rsidRPr="006D2E03">
        <w:rPr>
          <w:rFonts w:ascii="GHEA Grapalat" w:hAnsi="GHEA Grapalat" w:cs="Sylfaen"/>
          <w:sz w:val="20"/>
          <w:lang w:val="es-ES"/>
        </w:rPr>
        <w:t xml:space="preserve">-րդ և </w:t>
      </w:r>
      <w:r w:rsidR="006417DC">
        <w:rPr>
          <w:rFonts w:ascii="GHEA Grapalat" w:hAnsi="GHEA Grapalat" w:cs="Sylfaen"/>
          <w:sz w:val="20"/>
          <w:lang w:val="hy-AM"/>
        </w:rPr>
        <w:t>5</w:t>
      </w:r>
      <w:r w:rsidRPr="006D2E03">
        <w:rPr>
          <w:rFonts w:ascii="GHEA Grapalat" w:hAnsi="GHEA Grapalat" w:cs="Sylfaen"/>
          <w:sz w:val="20"/>
          <w:lang w:val="es-ES"/>
        </w:rPr>
        <w:t>-րդ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D81419" w:rsidRDefault="00096865" w:rsidP="00D81419">
      <w:pPr>
        <w:autoSpaceDE w:val="0"/>
        <w:autoSpaceDN w:val="0"/>
        <w:adjustRightInd w:val="0"/>
        <w:ind w:firstLine="567"/>
        <w:jc w:val="both"/>
        <w:rPr>
          <w:rFonts w:ascii="GHEA Grapalat" w:hAnsi="GHEA Grapalat" w:cs="Tahoma"/>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4D5671" w:rsidRPr="00A71D81">
        <w:rPr>
          <w:rFonts w:ascii="GHEA Grapalat" w:hAnsi="GHEA Grapalat" w:cs="Tahoma"/>
          <w:sz w:val="20"/>
          <w:lang w:val="hy-AM"/>
        </w:rPr>
        <w:t>։</w:t>
      </w:r>
    </w:p>
    <w:p w:rsidR="00D81419" w:rsidRDefault="00D81419" w:rsidP="00D81419">
      <w:pPr>
        <w:autoSpaceDE w:val="0"/>
        <w:autoSpaceDN w:val="0"/>
        <w:adjustRightInd w:val="0"/>
        <w:ind w:firstLine="567"/>
        <w:jc w:val="both"/>
        <w:rPr>
          <w:rFonts w:ascii="GHEA Grapalat" w:hAnsi="GHEA Grapalat" w:cs="Tahoma"/>
          <w:sz w:val="20"/>
          <w:lang w:val="hy-AM"/>
        </w:rPr>
      </w:pPr>
    </w:p>
    <w:p w:rsidR="00096865" w:rsidRPr="00A71D81" w:rsidRDefault="00955A1E" w:rsidP="00D81419">
      <w:pPr>
        <w:autoSpaceDE w:val="0"/>
        <w:autoSpaceDN w:val="0"/>
        <w:adjustRightInd w:val="0"/>
        <w:ind w:firstLine="567"/>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71485">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D81419" w:rsidRDefault="00D81419" w:rsidP="00A232D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B55654">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B55654">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6F74AD">
        <w:rPr>
          <w:rFonts w:ascii="GHEA Grapalat" w:hAnsi="GHEA Grapalat" w:cs="Sylfaen"/>
          <w:szCs w:val="24"/>
          <w:lang w:val="hy-AM"/>
        </w:rPr>
        <w:t>7-</w:t>
      </w:r>
      <w:r w:rsidRPr="00AE2768">
        <w:rPr>
          <w:rFonts w:ascii="GHEA Grapalat" w:hAnsi="GHEA Grapalat" w:cs="Sylfaen"/>
          <w:szCs w:val="24"/>
          <w:lang w:val="hy-AM"/>
        </w:rPr>
        <w:t xml:space="preserve">րդ օրվա ժամը </w:t>
      </w:r>
      <w:r w:rsidRPr="006F74AD">
        <w:rPr>
          <w:rFonts w:ascii="GHEA Grapalat" w:hAnsi="GHEA Grapalat" w:cs="Sylfaen"/>
          <w:szCs w:val="24"/>
          <w:lang w:val="hy-AM"/>
        </w:rPr>
        <w:t>1</w:t>
      </w:r>
      <w:r w:rsidR="006417DC">
        <w:rPr>
          <w:rFonts w:ascii="GHEA Grapalat" w:hAnsi="GHEA Grapalat" w:cs="Sylfaen"/>
          <w:szCs w:val="24"/>
          <w:lang w:val="hy-AM"/>
        </w:rPr>
        <w:t>1</w:t>
      </w:r>
      <w:r w:rsidRPr="006F74AD">
        <w:rPr>
          <w:rFonts w:ascii="GHEA Grapalat" w:hAnsi="GHEA Grapalat" w:cs="Sylfaen"/>
          <w:szCs w:val="24"/>
          <w:lang w:val="hy-AM"/>
        </w:rPr>
        <w:t>:00</w:t>
      </w:r>
      <w:r w:rsidRPr="00AE2768">
        <w:rPr>
          <w:rFonts w:ascii="GHEA Grapalat" w:hAnsi="GHEA Grapalat" w:cs="Sylfaen"/>
          <w:szCs w:val="24"/>
          <w:lang w:val="hy-AM"/>
        </w:rPr>
        <w:t>-ն</w:t>
      </w:r>
      <w:r w:rsidRPr="00B55654">
        <w:rPr>
          <w:rFonts w:ascii="GHEA Grapalat" w:hAnsi="GHEA Grapalat" w:cs="Sylfaen"/>
          <w:szCs w:val="24"/>
          <w:lang w:val="hy-AM"/>
        </w:rPr>
        <w:t xml:space="preserve"> </w:t>
      </w:r>
      <w:r w:rsidR="006417DC">
        <w:rPr>
          <w:rFonts w:ascii="GHEA Grapalat" w:hAnsi="GHEA Grapalat" w:cs="Sylfaen"/>
          <w:szCs w:val="24"/>
          <w:lang w:val="hy-AM"/>
        </w:rPr>
        <w:t>ք.Իջ</w:t>
      </w:r>
      <w:r w:rsidRPr="006F74AD">
        <w:rPr>
          <w:rFonts w:ascii="GHEA Grapalat" w:hAnsi="GHEA Grapalat" w:cs="Sylfaen"/>
          <w:szCs w:val="24"/>
          <w:lang w:val="hy-AM"/>
        </w:rPr>
        <w:t>ան, Նա</w:t>
      </w:r>
      <w:r w:rsidR="006417DC">
        <w:rPr>
          <w:rFonts w:ascii="GHEA Grapalat" w:hAnsi="GHEA Grapalat" w:cs="Sylfaen"/>
          <w:szCs w:val="24"/>
          <w:lang w:val="hy-AM"/>
        </w:rPr>
        <w:t>լբանդ</w:t>
      </w:r>
      <w:r w:rsidRPr="006F74AD">
        <w:rPr>
          <w:rFonts w:ascii="GHEA Grapalat" w:hAnsi="GHEA Grapalat" w:cs="Sylfaen"/>
          <w:szCs w:val="24"/>
          <w:lang w:val="hy-AM"/>
        </w:rPr>
        <w:t>յան</w:t>
      </w:r>
      <w:r w:rsidR="006417DC">
        <w:rPr>
          <w:rFonts w:ascii="GHEA Grapalat" w:hAnsi="GHEA Grapalat" w:cs="Sylfaen"/>
          <w:szCs w:val="24"/>
          <w:lang w:val="hy-AM"/>
        </w:rPr>
        <w:t xml:space="preserve"> 5</w:t>
      </w:r>
      <w:r w:rsidRPr="00B55654">
        <w:rPr>
          <w:rFonts w:ascii="GHEA Grapalat" w:hAnsi="GHEA Grapalat" w:cs="Sylfaen"/>
          <w:szCs w:val="24"/>
          <w:lang w:val="hy-AM"/>
        </w:rPr>
        <w:t xml:space="preserve"> հասցեով</w:t>
      </w:r>
      <w:r w:rsidRPr="00AE2768">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417DC">
        <w:rPr>
          <w:rFonts w:ascii="GHEA Grapalat" w:hAnsi="GHEA Grapalat" w:cs="Sylfaen"/>
          <w:szCs w:val="24"/>
          <w:lang w:val="hy-AM"/>
        </w:rPr>
        <w:t>Սարո</w:t>
      </w:r>
      <w:r w:rsidR="00D81419" w:rsidRPr="006F74AD">
        <w:rPr>
          <w:rFonts w:ascii="GHEA Grapalat" w:hAnsi="GHEA Grapalat"/>
          <w:lang w:val="hy-AM"/>
        </w:rPr>
        <w:t xml:space="preserve"> Ա</w:t>
      </w:r>
      <w:r w:rsidR="006417DC">
        <w:rPr>
          <w:rFonts w:ascii="GHEA Grapalat" w:hAnsi="GHEA Grapalat"/>
          <w:lang w:val="hy-AM"/>
        </w:rPr>
        <w:t>ղբալ</w:t>
      </w:r>
      <w:r w:rsidR="00D81419" w:rsidRPr="006F74AD">
        <w:rPr>
          <w:rFonts w:ascii="GHEA Grapalat" w:hAnsi="GHEA Grapalat"/>
          <w:lang w:val="hy-AM"/>
        </w:rPr>
        <w:t>յան</w:t>
      </w:r>
      <w:r w:rsidR="000048CE">
        <w:rPr>
          <w:rFonts w:ascii="GHEA Grapalat" w:hAnsi="GHEA Grapalat"/>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1"/>
      </w:r>
    </w:p>
    <w:bookmarkEnd w:id="4"/>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lastRenderedPageBreak/>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D81419">
        <w:rPr>
          <w:rFonts w:ascii="GHEA Grapalat" w:hAnsi="GHEA Grapalat" w:cs="Sylfaen"/>
          <w:szCs w:val="24"/>
        </w:rPr>
        <w:t xml:space="preserve"> </w:t>
      </w:r>
      <w:r w:rsidR="00D81419">
        <w:rPr>
          <w:rFonts w:ascii="GHEA Grapalat" w:hAnsi="GHEA Grapalat" w:cs="Sylfaen"/>
          <w:szCs w:val="24"/>
          <w:lang w:val="hy-AM"/>
        </w:rPr>
        <w:t>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D81419">
        <w:rPr>
          <w:rFonts w:ascii="GHEA Grapalat" w:hAnsi="GHEA Grapalat" w:cs="Sylfaen"/>
          <w:szCs w:val="24"/>
          <w:lang w:val="hy-AM"/>
        </w:rPr>
        <w:t>1</w:t>
      </w:r>
      <w:r w:rsidR="000048CE">
        <w:rPr>
          <w:rFonts w:ascii="GHEA Grapalat" w:hAnsi="GHEA Grapalat" w:cs="Sylfaen"/>
          <w:szCs w:val="24"/>
          <w:lang w:val="hy-AM"/>
        </w:rPr>
        <w:t>1</w:t>
      </w:r>
      <w:r w:rsidR="00D81419">
        <w:rPr>
          <w:rFonts w:ascii="GHEA Grapalat" w:hAnsi="GHEA Grapalat" w:cs="Sylfaen"/>
          <w:szCs w:val="24"/>
          <w:lang w:val="hy-AM"/>
        </w:rPr>
        <w:t>։00</w:t>
      </w:r>
      <w:r w:rsidR="004348F9" w:rsidRPr="006D2E03">
        <w:rPr>
          <w:rFonts w:ascii="GHEA Grapalat" w:hAnsi="GHEA Grapalat" w:cs="Sylfaen"/>
          <w:szCs w:val="24"/>
        </w:rPr>
        <w:t>-</w:t>
      </w:r>
      <w:r w:rsidR="004348F9" w:rsidRPr="00C144C1">
        <w:rPr>
          <w:rFonts w:ascii="GHEA Grapalat" w:hAnsi="GHEA Grapalat" w:cs="Sylfaen"/>
          <w:szCs w:val="24"/>
          <w:lang w:val="hy-AM"/>
        </w:rPr>
        <w:t>ին։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C144C1">
        <w:rPr>
          <w:rFonts w:ascii="GHEA Grapalat" w:hAnsi="GHEA Grapalat" w:cs="Sylfaen"/>
          <w:sz w:val="20"/>
          <w:lang w:val="hy-AM"/>
        </w:rPr>
        <w:t>Հայտերի</w:t>
      </w:r>
      <w:r w:rsidRPr="006D2E03">
        <w:rPr>
          <w:rFonts w:ascii="GHEA Grapalat" w:hAnsi="GHEA Grapalat" w:cs="Sylfaen"/>
          <w:sz w:val="20"/>
          <w:lang w:val="af-ZA"/>
        </w:rPr>
        <w:t xml:space="preserve"> </w:t>
      </w:r>
      <w:r w:rsidRPr="00C144C1">
        <w:rPr>
          <w:rFonts w:ascii="GHEA Grapalat" w:hAnsi="GHEA Grapalat" w:cs="Sylfaen"/>
          <w:sz w:val="20"/>
          <w:lang w:val="hy-AM"/>
        </w:rPr>
        <w:t>բացման</w:t>
      </w:r>
      <w:r w:rsidRPr="006D2E03">
        <w:rPr>
          <w:rFonts w:ascii="GHEA Grapalat" w:hAnsi="GHEA Grapalat" w:cs="Sylfaen"/>
          <w:sz w:val="20"/>
          <w:lang w:val="af-ZA"/>
        </w:rPr>
        <w:t xml:space="preserve"> </w:t>
      </w:r>
      <w:r w:rsidRPr="00C144C1">
        <w:rPr>
          <w:rFonts w:ascii="GHEA Grapalat" w:hAnsi="GHEA Grapalat" w:cs="Sylfaen"/>
          <w:sz w:val="20"/>
          <w:lang w:val="hy-AM"/>
        </w:rPr>
        <w:t>և</w:t>
      </w:r>
      <w:r w:rsidRPr="006D2E03">
        <w:rPr>
          <w:rFonts w:ascii="GHEA Grapalat" w:hAnsi="GHEA Grapalat" w:cs="Sylfaen"/>
          <w:sz w:val="20"/>
          <w:lang w:val="af-ZA"/>
        </w:rPr>
        <w:t xml:space="preserve"> </w:t>
      </w:r>
      <w:r w:rsidRPr="00C144C1">
        <w:rPr>
          <w:rFonts w:ascii="GHEA Grapalat" w:hAnsi="GHEA Grapalat" w:cs="Sylfaen"/>
          <w:sz w:val="20"/>
          <w:lang w:val="hy-AM"/>
        </w:rPr>
        <w:t>գնահատման</w:t>
      </w:r>
      <w:r w:rsidRPr="006D2E03">
        <w:rPr>
          <w:rFonts w:ascii="GHEA Grapalat" w:hAnsi="GHEA Grapalat" w:cs="Sylfaen"/>
          <w:sz w:val="20"/>
          <w:lang w:val="af-ZA"/>
        </w:rPr>
        <w:t xml:space="preserve"> </w:t>
      </w:r>
      <w:r w:rsidRPr="00C144C1">
        <w:rPr>
          <w:rFonts w:ascii="GHEA Grapalat" w:hAnsi="GHEA Grapalat" w:cs="Sylfaen"/>
          <w:sz w:val="20"/>
          <w:lang w:val="hy-AM"/>
        </w:rPr>
        <w:t>նիստում՝</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C144C1">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C144C1">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C144C1">
        <w:rPr>
          <w:rFonts w:ascii="GHEA Grapalat" w:hAnsi="GHEA Grapalat" w:cs="Sylfaen"/>
          <w:sz w:val="20"/>
          <w:lang w:val="hy-AM"/>
        </w:rPr>
        <w:t>սույն</w:t>
      </w:r>
      <w:r w:rsidRPr="006D2E03">
        <w:rPr>
          <w:rFonts w:ascii="GHEA Grapalat" w:hAnsi="GHEA Grapalat" w:cs="Sylfaen"/>
          <w:sz w:val="20"/>
          <w:lang w:val="af-ZA"/>
        </w:rPr>
        <w:t xml:space="preserve"> </w:t>
      </w:r>
      <w:r w:rsidRPr="00C144C1">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C144C1">
        <w:rPr>
          <w:rFonts w:ascii="GHEA Grapalat" w:hAnsi="GHEA Grapalat" w:cs="Sylfaen"/>
          <w:sz w:val="20"/>
          <w:lang w:val="hy-AM"/>
        </w:rPr>
        <w:t>շրջանակում</w:t>
      </w:r>
      <w:r w:rsidRPr="006D2E03">
        <w:rPr>
          <w:rFonts w:ascii="GHEA Grapalat" w:hAnsi="GHEA Grapalat" w:cs="Sylfaen"/>
          <w:sz w:val="20"/>
          <w:lang w:val="af-ZA"/>
        </w:rPr>
        <w:t xml:space="preserve"> </w:t>
      </w:r>
      <w:r w:rsidRPr="00C144C1">
        <w:rPr>
          <w:rFonts w:ascii="GHEA Grapalat" w:hAnsi="GHEA Grapalat" w:cs="Sylfaen"/>
          <w:sz w:val="20"/>
          <w:lang w:val="hy-AM"/>
        </w:rPr>
        <w:t>գնվելիք</w:t>
      </w:r>
      <w:r w:rsidRPr="006D2E03">
        <w:rPr>
          <w:rFonts w:ascii="GHEA Grapalat" w:hAnsi="GHEA Grapalat" w:cs="Sylfaen"/>
          <w:sz w:val="20"/>
          <w:lang w:val="af-ZA"/>
        </w:rPr>
        <w:t xml:space="preserve"> </w:t>
      </w:r>
      <w:r w:rsidRPr="00C144C1">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C144C1">
        <w:rPr>
          <w:rFonts w:ascii="GHEA Grapalat" w:hAnsi="GHEA Grapalat" w:cs="Sylfaen"/>
          <w:sz w:val="20"/>
          <w:lang w:val="hy-AM"/>
        </w:rPr>
        <w:t>ինչպես</w:t>
      </w:r>
      <w:r w:rsidRPr="006D2E03">
        <w:rPr>
          <w:rFonts w:ascii="GHEA Grapalat" w:hAnsi="GHEA Grapalat" w:cs="Sylfaen"/>
          <w:sz w:val="20"/>
          <w:lang w:val="af-ZA"/>
        </w:rPr>
        <w:t xml:space="preserve"> </w:t>
      </w:r>
      <w:r w:rsidRPr="00C144C1">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097CAE">
        <w:rPr>
          <w:rFonts w:ascii="GHEA Grapalat" w:hAnsi="GHEA Grapalat" w:cs="Sylfaen"/>
          <w:sz w:val="20"/>
        </w:rPr>
        <w:t>Գնման</w:t>
      </w:r>
      <w:r w:rsidRPr="00097CAE">
        <w:rPr>
          <w:rFonts w:ascii="GHEA Grapalat" w:hAnsi="GHEA Grapalat" w:cs="Sylfaen"/>
          <w:sz w:val="20"/>
          <w:lang w:val="af-ZA"/>
        </w:rPr>
        <w:t xml:space="preserve"> </w:t>
      </w:r>
      <w:r w:rsidRPr="00097CAE">
        <w:rPr>
          <w:rFonts w:ascii="GHEA Grapalat" w:hAnsi="GHEA Grapalat" w:cs="Sylfaen"/>
          <w:sz w:val="20"/>
        </w:rPr>
        <w:t>ընթացակարգի</w:t>
      </w:r>
      <w:r w:rsidRPr="00097CAE">
        <w:rPr>
          <w:rFonts w:ascii="GHEA Grapalat" w:hAnsi="GHEA Grapalat" w:cs="Sylfaen"/>
          <w:sz w:val="20"/>
          <w:lang w:val="af-ZA"/>
        </w:rPr>
        <w:t xml:space="preserve"> </w:t>
      </w:r>
      <w:r w:rsidRPr="00097CAE">
        <w:rPr>
          <w:rFonts w:ascii="GHEA Grapalat" w:hAnsi="GHEA Grapalat" w:cs="Sylfaen"/>
          <w:sz w:val="20"/>
        </w:rPr>
        <w:t>չափաբաժինների</w:t>
      </w:r>
      <w:r w:rsidRPr="00097CAE">
        <w:rPr>
          <w:rFonts w:ascii="GHEA Grapalat" w:hAnsi="GHEA Grapalat" w:cs="Sylfaen"/>
          <w:sz w:val="20"/>
          <w:lang w:val="af-ZA"/>
        </w:rPr>
        <w:t xml:space="preserve"> </w:t>
      </w:r>
      <w:r w:rsidRPr="00097CAE">
        <w:rPr>
          <w:rFonts w:ascii="GHEA Grapalat" w:hAnsi="GHEA Grapalat" w:cs="Sylfaen"/>
          <w:sz w:val="20"/>
        </w:rPr>
        <w:t>քանակը</w:t>
      </w:r>
      <w:r w:rsidRPr="00097CAE">
        <w:rPr>
          <w:rFonts w:ascii="GHEA Grapalat" w:hAnsi="GHEA Grapalat" w:cs="Sylfaen"/>
          <w:sz w:val="20"/>
          <w:lang w:val="af-ZA"/>
        </w:rPr>
        <w:t xml:space="preserve"> </w:t>
      </w:r>
      <w:r w:rsidRPr="00097CAE">
        <w:rPr>
          <w:rFonts w:ascii="GHEA Grapalat" w:hAnsi="GHEA Grapalat" w:cs="Sylfaen"/>
          <w:sz w:val="20"/>
        </w:rPr>
        <w:t>յոթանասունհինգը</w:t>
      </w:r>
      <w:r w:rsidRPr="00097CAE">
        <w:rPr>
          <w:rFonts w:ascii="GHEA Grapalat" w:hAnsi="GHEA Grapalat" w:cs="Sylfaen"/>
          <w:sz w:val="20"/>
          <w:lang w:val="af-ZA"/>
        </w:rPr>
        <w:t xml:space="preserve"> </w:t>
      </w:r>
      <w:r w:rsidRPr="00097CAE">
        <w:rPr>
          <w:rFonts w:ascii="GHEA Grapalat" w:hAnsi="GHEA Grapalat" w:cs="Sylfaen"/>
          <w:sz w:val="20"/>
        </w:rPr>
        <w:t>չգերազանցելու</w:t>
      </w:r>
      <w:r w:rsidRPr="00097CAE">
        <w:rPr>
          <w:rFonts w:ascii="GHEA Grapalat" w:hAnsi="GHEA Grapalat" w:cs="Sylfaen"/>
          <w:sz w:val="20"/>
          <w:lang w:val="af-ZA"/>
        </w:rPr>
        <w:t xml:space="preserve"> </w:t>
      </w:r>
      <w:r w:rsidRPr="00097CAE">
        <w:rPr>
          <w:rFonts w:ascii="GHEA Grapalat" w:hAnsi="GHEA Grapalat" w:cs="Sylfaen"/>
          <w:sz w:val="20"/>
        </w:rPr>
        <w:t>դեպքում</w:t>
      </w:r>
      <w:r w:rsidRPr="00097CAE">
        <w:rPr>
          <w:rFonts w:ascii="GHEA Grapalat" w:hAnsi="GHEA Grapalat" w:cs="Sylfaen"/>
          <w:sz w:val="20"/>
          <w:lang w:val="af-ZA"/>
        </w:rPr>
        <w:t xml:space="preserve"> </w:t>
      </w:r>
      <w:r w:rsidRPr="00097CAE">
        <w:rPr>
          <w:rFonts w:ascii="GHEA Grapalat" w:hAnsi="GHEA Grapalat" w:cs="Sylfaen"/>
          <w:sz w:val="20"/>
        </w:rPr>
        <w:t>հ</w:t>
      </w:r>
      <w:r w:rsidR="009A796C" w:rsidRPr="00097CAE">
        <w:rPr>
          <w:rFonts w:ascii="GHEA Grapalat" w:hAnsi="GHEA Grapalat" w:cs="Sylfaen"/>
          <w:sz w:val="20"/>
        </w:rPr>
        <w:t>այտերի</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գնահատումն</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իրականացվում</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է</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դրանց</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ներկայացման</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վերջնաժամկետը</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լրանալու</w:t>
      </w:r>
      <w:r w:rsidR="009A796C" w:rsidRPr="00097CAE">
        <w:rPr>
          <w:rFonts w:ascii="GHEA Grapalat" w:hAnsi="GHEA Grapalat" w:cs="Sylfaen"/>
          <w:sz w:val="20"/>
          <w:lang w:val="af-ZA"/>
        </w:rPr>
        <w:t xml:space="preserve"> </w:t>
      </w:r>
      <w:r w:rsidR="009A796C" w:rsidRPr="00097CAE">
        <w:rPr>
          <w:rFonts w:ascii="GHEA Grapalat" w:hAnsi="GHEA Grapalat" w:cs="Sylfaen"/>
          <w:sz w:val="20"/>
        </w:rPr>
        <w:t>օրվանից</w:t>
      </w:r>
      <w:r w:rsidR="009A796C" w:rsidRPr="00097CAE">
        <w:rPr>
          <w:rFonts w:ascii="GHEA Grapalat" w:hAnsi="GHEA Grapalat" w:cs="Sylfaen"/>
          <w:sz w:val="20"/>
          <w:lang w:val="af-ZA"/>
        </w:rPr>
        <w:t xml:space="preserve"> </w:t>
      </w:r>
      <w:proofErr w:type="gramStart"/>
      <w:r w:rsidR="009A796C" w:rsidRPr="00097CAE">
        <w:rPr>
          <w:rFonts w:ascii="GHEA Grapalat" w:hAnsi="GHEA Grapalat" w:cs="Sylfaen"/>
          <w:sz w:val="20"/>
        </w:rPr>
        <w:t>հաշված</w:t>
      </w:r>
      <w:r w:rsidR="009A796C" w:rsidRPr="00097CAE">
        <w:rPr>
          <w:rFonts w:ascii="GHEA Grapalat" w:hAnsi="GHEA Grapalat" w:cs="Sylfaen"/>
          <w:sz w:val="20"/>
          <w:lang w:val="af-ZA"/>
        </w:rPr>
        <w:t xml:space="preserve"> </w:t>
      </w:r>
      <w:r w:rsidR="00DA10C9" w:rsidRPr="00097CAE">
        <w:rPr>
          <w:rFonts w:ascii="GHEA Grapalat" w:hAnsi="GHEA Grapalat" w:cs="Sylfaen"/>
          <w:sz w:val="20"/>
          <w:lang w:val="af-ZA"/>
        </w:rPr>
        <w:t xml:space="preserve"> </w:t>
      </w:r>
      <w:r w:rsidR="009A796C" w:rsidRPr="00097CAE">
        <w:rPr>
          <w:rFonts w:ascii="GHEA Grapalat" w:hAnsi="GHEA Grapalat" w:cs="Sylfaen"/>
          <w:sz w:val="20"/>
        </w:rPr>
        <w:t>տաս</w:t>
      </w:r>
      <w:r w:rsidR="00880C5E" w:rsidRPr="00097CAE">
        <w:rPr>
          <w:rFonts w:ascii="GHEA Grapalat" w:hAnsi="GHEA Grapalat" w:cs="Sylfaen"/>
          <w:sz w:val="20"/>
          <w:lang w:val="hy-AM"/>
        </w:rPr>
        <w:t>նհինգ</w:t>
      </w:r>
      <w:proofErr w:type="gramEnd"/>
      <w:r w:rsidRPr="00097CAE">
        <w:rPr>
          <w:rFonts w:ascii="GHEA Grapalat" w:hAnsi="GHEA Grapalat" w:cs="Sylfaen"/>
          <w:sz w:val="20"/>
          <w:lang w:val="af-ZA"/>
        </w:rPr>
        <w:t xml:space="preserve">, </w:t>
      </w:r>
      <w:r w:rsidRPr="00097CAE">
        <w:rPr>
          <w:rFonts w:ascii="GHEA Grapalat" w:hAnsi="GHEA Grapalat" w:cs="Sylfaen"/>
          <w:sz w:val="20"/>
        </w:rPr>
        <w:t>իսկ</w:t>
      </w:r>
      <w:r w:rsidRPr="00097CAE">
        <w:rPr>
          <w:rFonts w:ascii="GHEA Grapalat" w:hAnsi="GHEA Grapalat" w:cs="Sylfaen"/>
          <w:sz w:val="20"/>
          <w:lang w:val="af-ZA"/>
        </w:rPr>
        <w:t xml:space="preserve"> </w:t>
      </w:r>
      <w:r w:rsidRPr="00097CAE">
        <w:rPr>
          <w:rFonts w:ascii="GHEA Grapalat" w:hAnsi="GHEA Grapalat" w:cs="Sylfaen"/>
          <w:sz w:val="20"/>
        </w:rPr>
        <w:t>գերազանցելու</w:t>
      </w:r>
      <w:r w:rsidRPr="00097CAE">
        <w:rPr>
          <w:rFonts w:ascii="GHEA Grapalat" w:hAnsi="GHEA Grapalat" w:cs="Sylfaen"/>
          <w:sz w:val="20"/>
          <w:lang w:val="af-ZA"/>
        </w:rPr>
        <w:t xml:space="preserve"> </w:t>
      </w:r>
      <w:r w:rsidRPr="00097CAE">
        <w:rPr>
          <w:rFonts w:ascii="GHEA Grapalat" w:hAnsi="GHEA Grapalat" w:cs="Sylfaen"/>
          <w:sz w:val="20"/>
        </w:rPr>
        <w:t>դեպքում՝</w:t>
      </w:r>
      <w:r w:rsidR="009A796C" w:rsidRPr="00097CAE">
        <w:rPr>
          <w:rFonts w:ascii="GHEA Grapalat" w:hAnsi="GHEA Grapalat" w:cs="Sylfaen"/>
          <w:sz w:val="20"/>
          <w:lang w:val="af-ZA"/>
        </w:rPr>
        <w:t xml:space="preserve"> </w:t>
      </w:r>
      <w:r w:rsidR="00880C5E" w:rsidRPr="00097CAE">
        <w:rPr>
          <w:rFonts w:ascii="GHEA Grapalat" w:hAnsi="GHEA Grapalat" w:cs="Sylfaen"/>
          <w:sz w:val="20"/>
          <w:lang w:val="hy-AM"/>
        </w:rPr>
        <w:t>քսան</w:t>
      </w:r>
      <w:r w:rsidRPr="00097CAE">
        <w:rPr>
          <w:rFonts w:ascii="GHEA Grapalat" w:hAnsi="GHEA Grapalat" w:cs="Sylfaen"/>
          <w:sz w:val="20"/>
          <w:lang w:val="af-ZA"/>
        </w:rPr>
        <w:t xml:space="preserve"> </w:t>
      </w:r>
      <w:r w:rsidR="009A796C" w:rsidRPr="00097CAE">
        <w:rPr>
          <w:rFonts w:ascii="GHEA Grapalat" w:hAnsi="GHEA Grapalat" w:cs="Sylfaen"/>
          <w:sz w:val="20"/>
        </w:rPr>
        <w:t>աշխատանքային</w:t>
      </w:r>
      <w:r w:rsidR="009A796C" w:rsidRPr="00097CAE">
        <w:rPr>
          <w:rFonts w:ascii="GHEA Grapalat" w:hAnsi="GHEA Grapalat" w:cs="Sylfaen"/>
          <w:sz w:val="20"/>
          <w:lang w:val="af-ZA"/>
        </w:rPr>
        <w:t xml:space="preserve"> </w:t>
      </w:r>
      <w:r w:rsidR="009A796C" w:rsidRPr="00097CAE">
        <w:rPr>
          <w:rFonts w:ascii="GHEA Grapalat" w:hAnsi="GHEA Grapalat" w:cs="Sylfaen"/>
          <w:sz w:val="20"/>
        </w:rPr>
        <w:t>օրվա</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ընթացքում</w:t>
      </w:r>
      <w:r w:rsidR="009A796C" w:rsidRPr="00097CAE">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0048CE">
        <w:rPr>
          <w:rFonts w:ascii="GHEA Grapalat" w:hAnsi="GHEA Grapalat" w:cs="Sylfaen"/>
          <w:szCs w:val="24"/>
          <w:lang w:val="hy-AM"/>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D81419" w:rsidRPr="00AE2768" w:rsidRDefault="00D81419" w:rsidP="00D81419">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8.4 </w:t>
      </w:r>
      <w:r w:rsidRPr="00AE2768">
        <w:rPr>
          <w:rFonts w:ascii="GHEA Grapalat" w:hAnsi="GHEA Grapalat" w:cs="Sylfaen"/>
          <w:i w:val="0"/>
          <w:szCs w:val="24"/>
          <w:lang w:val="hy-AM"/>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հայտում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անհամապատասխանություն</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տեղ</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գտել</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թվերով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միջև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հիմք</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ընդունվում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երկու</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ավելի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արժույթներով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դրանք</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համեմատվում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Հայաստանի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Հանրապետության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դրամով</w:t>
      </w:r>
      <w:r w:rsidRPr="00AE2768">
        <w:rPr>
          <w:rFonts w:ascii="GHEA Grapalat" w:hAnsi="GHEA Grapalat" w:cs="Sylfaen"/>
          <w:i w:val="0"/>
          <w:szCs w:val="24"/>
          <w:lang w:val="af-ZA"/>
        </w:rPr>
        <w:t xml:space="preserve">` </w:t>
      </w:r>
      <w:r>
        <w:rPr>
          <w:rFonts w:ascii="GHEA Grapalat" w:hAnsi="GHEA Grapalat" w:cs="Sylfaen"/>
          <w:i w:val="0"/>
          <w:szCs w:val="24"/>
          <w:lang w:val="ru-RU"/>
        </w:rPr>
        <w:t>ՀՀ</w:t>
      </w:r>
      <w:r w:rsidRPr="006B0E37">
        <w:rPr>
          <w:rFonts w:ascii="GHEA Grapalat" w:hAnsi="GHEA Grapalat" w:cs="Sylfaen"/>
          <w:i w:val="0"/>
          <w:szCs w:val="24"/>
          <w:lang w:val="af-ZA"/>
        </w:rPr>
        <w:t xml:space="preserve"> </w:t>
      </w:r>
      <w:r>
        <w:rPr>
          <w:rFonts w:ascii="GHEA Grapalat" w:hAnsi="GHEA Grapalat" w:cs="Sylfaen"/>
          <w:i w:val="0"/>
          <w:szCs w:val="24"/>
          <w:lang w:val="ru-RU"/>
        </w:rPr>
        <w:t>ԿԲ</w:t>
      </w:r>
      <w:r w:rsidRPr="006B0E37">
        <w:rPr>
          <w:rFonts w:ascii="GHEA Grapalat" w:hAnsi="GHEA Grapalat" w:cs="Sylfaen"/>
          <w:i w:val="0"/>
          <w:szCs w:val="24"/>
          <w:lang w:val="af-ZA"/>
        </w:rPr>
        <w:t>-</w:t>
      </w:r>
      <w:r>
        <w:rPr>
          <w:rFonts w:ascii="GHEA Grapalat" w:hAnsi="GHEA Grapalat" w:cs="Sylfaen"/>
          <w:i w:val="0"/>
          <w:szCs w:val="24"/>
          <w:lang w:val="ru-RU"/>
        </w:rPr>
        <w:t>ի</w:t>
      </w:r>
      <w:r w:rsidRPr="006B0E37">
        <w:rPr>
          <w:rFonts w:ascii="GHEA Grapalat" w:hAnsi="GHEA Grapalat" w:cs="Sylfaen"/>
          <w:i w:val="0"/>
          <w:szCs w:val="24"/>
          <w:lang w:val="af-ZA"/>
        </w:rPr>
        <w:t xml:space="preserve"> </w:t>
      </w:r>
      <w:r>
        <w:rPr>
          <w:rFonts w:ascii="GHEA Grapalat" w:hAnsi="GHEA Grapalat" w:cs="Sylfaen"/>
          <w:i w:val="0"/>
          <w:szCs w:val="24"/>
          <w:lang w:val="ru-RU"/>
        </w:rPr>
        <w:t>կողմից</w:t>
      </w:r>
      <w:r w:rsidRPr="006B0E37">
        <w:rPr>
          <w:rFonts w:ascii="GHEA Grapalat" w:hAnsi="GHEA Grapalat" w:cs="Sylfaen"/>
          <w:i w:val="0"/>
          <w:szCs w:val="24"/>
          <w:lang w:val="af-ZA"/>
        </w:rPr>
        <w:t xml:space="preserve"> </w:t>
      </w:r>
      <w:r>
        <w:rPr>
          <w:rFonts w:ascii="GHEA Grapalat" w:hAnsi="GHEA Grapalat" w:cs="Sylfaen"/>
          <w:i w:val="0"/>
          <w:szCs w:val="24"/>
          <w:lang w:val="ru-RU"/>
        </w:rPr>
        <w:t>տվյալ</w:t>
      </w:r>
      <w:r w:rsidRPr="006B0E37">
        <w:rPr>
          <w:rFonts w:ascii="GHEA Grapalat" w:hAnsi="GHEA Grapalat" w:cs="Sylfaen"/>
          <w:i w:val="0"/>
          <w:szCs w:val="24"/>
          <w:lang w:val="af-ZA"/>
        </w:rPr>
        <w:t xml:space="preserve"> </w:t>
      </w:r>
      <w:r>
        <w:rPr>
          <w:rFonts w:ascii="GHEA Grapalat" w:hAnsi="GHEA Grapalat" w:cs="Sylfaen"/>
          <w:i w:val="0"/>
          <w:szCs w:val="24"/>
          <w:lang w:val="ru-RU"/>
        </w:rPr>
        <w:t>օրվա</w:t>
      </w:r>
      <w:r w:rsidRPr="006B0E37">
        <w:rPr>
          <w:rFonts w:ascii="GHEA Grapalat" w:hAnsi="GHEA Grapalat" w:cs="Sylfaen"/>
          <w:i w:val="0"/>
          <w:szCs w:val="24"/>
          <w:lang w:val="af-ZA"/>
        </w:rPr>
        <w:t xml:space="preserve"> </w:t>
      </w:r>
      <w:r>
        <w:rPr>
          <w:rFonts w:ascii="GHEA Grapalat" w:hAnsi="GHEA Grapalat" w:cs="Sylfaen"/>
          <w:i w:val="0"/>
          <w:szCs w:val="24"/>
          <w:lang w:val="ru-RU"/>
        </w:rPr>
        <w:t>համար</w:t>
      </w:r>
      <w:r w:rsidRPr="006B0E37">
        <w:rPr>
          <w:rFonts w:ascii="GHEA Grapalat" w:hAnsi="GHEA Grapalat" w:cs="Sylfaen"/>
          <w:i w:val="0"/>
          <w:szCs w:val="24"/>
          <w:lang w:val="af-ZA"/>
        </w:rPr>
        <w:t xml:space="preserve"> </w:t>
      </w:r>
      <w:r>
        <w:rPr>
          <w:rFonts w:ascii="GHEA Grapalat" w:hAnsi="GHEA Grapalat" w:cs="Sylfaen"/>
          <w:i w:val="0"/>
          <w:szCs w:val="24"/>
          <w:lang w:val="ru-RU"/>
        </w:rPr>
        <w:t>սահմանված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փոխարժեքով։</w:t>
      </w:r>
      <w:r w:rsidRPr="00AE2768">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0048CE">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lastRenderedPageBreak/>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D81419">
      <w:pPr>
        <w:pStyle w:val="af4"/>
        <w:shd w:val="clear" w:color="auto" w:fill="FFFFFF"/>
        <w:spacing w:before="0" w:beforeAutospacing="0" w:after="0" w:afterAutospacing="0"/>
        <w:ind w:firstLine="708"/>
        <w:jc w:val="both"/>
        <w:rPr>
          <w:rFonts w:ascii="GHEA Grapalat" w:hAnsi="GHEA Grapalat" w:cs="Sylfaen"/>
          <w:sz w:val="20"/>
          <w:lang w:val="af-ZA"/>
        </w:rPr>
      </w:pPr>
      <w:r w:rsidRPr="00D81419">
        <w:rPr>
          <w:rFonts w:ascii="GHEA Grapalat" w:hAnsi="GHEA Grapalat" w:cs="Sylfaen"/>
          <w:sz w:val="20"/>
          <w:lang w:val="hy-AM"/>
        </w:rPr>
        <w:t>ե</w:t>
      </w:r>
      <w:r w:rsidRPr="00A71D81">
        <w:rPr>
          <w:rFonts w:ascii="GHEA Grapalat" w:hAnsi="GHEA Grapalat" w:cs="Sylfaen"/>
          <w:sz w:val="20"/>
          <w:lang w:val="af-ZA"/>
        </w:rPr>
        <w:t xml:space="preserve">. </w:t>
      </w:r>
      <w:r w:rsidRPr="00D81419">
        <w:rPr>
          <w:rFonts w:ascii="GHEA Grapalat" w:hAnsi="GHEA Grapalat" w:cs="Sylfaen"/>
          <w:sz w:val="20"/>
          <w:lang w:val="hy-AM"/>
        </w:rPr>
        <w:t>բանակցությունների</w:t>
      </w:r>
      <w:r w:rsidRPr="00A71D81">
        <w:rPr>
          <w:rFonts w:ascii="GHEA Grapalat" w:hAnsi="GHEA Grapalat" w:cs="Sylfaen"/>
          <w:sz w:val="20"/>
          <w:lang w:val="af-ZA"/>
        </w:rPr>
        <w:t xml:space="preserve"> </w:t>
      </w:r>
      <w:r w:rsidRPr="00D81419">
        <w:rPr>
          <w:rFonts w:ascii="GHEA Grapalat" w:hAnsi="GHEA Grapalat" w:cs="Sylfaen"/>
          <w:sz w:val="20"/>
          <w:lang w:val="hy-AM"/>
        </w:rPr>
        <w:t>համար</w:t>
      </w:r>
      <w:r w:rsidRPr="00A71D81">
        <w:rPr>
          <w:rFonts w:ascii="GHEA Grapalat" w:hAnsi="GHEA Grapalat" w:cs="Sylfaen"/>
          <w:sz w:val="20"/>
          <w:lang w:val="af-ZA"/>
        </w:rPr>
        <w:t xml:space="preserve"> </w:t>
      </w:r>
      <w:r w:rsidRPr="00D81419">
        <w:rPr>
          <w:rFonts w:ascii="GHEA Grapalat" w:hAnsi="GHEA Grapalat" w:cs="Sylfaen"/>
          <w:sz w:val="20"/>
          <w:lang w:val="hy-AM"/>
        </w:rPr>
        <w:t>սահմանված</w:t>
      </w:r>
      <w:r w:rsidRPr="00A71D81">
        <w:rPr>
          <w:rFonts w:ascii="GHEA Grapalat" w:hAnsi="GHEA Grapalat" w:cs="Sylfaen"/>
          <w:sz w:val="20"/>
          <w:lang w:val="af-ZA"/>
        </w:rPr>
        <w:t xml:space="preserve"> </w:t>
      </w:r>
      <w:r w:rsidRPr="00D81419">
        <w:rPr>
          <w:rFonts w:ascii="GHEA Grapalat" w:hAnsi="GHEA Grapalat" w:cs="Sylfaen"/>
          <w:sz w:val="20"/>
          <w:lang w:val="hy-AM"/>
        </w:rPr>
        <w:t>վերջնաժամկետը</w:t>
      </w:r>
      <w:r w:rsidRPr="00A71D81">
        <w:rPr>
          <w:rFonts w:ascii="GHEA Grapalat" w:hAnsi="GHEA Grapalat" w:cs="Sylfaen"/>
          <w:sz w:val="20"/>
          <w:lang w:val="af-ZA"/>
        </w:rPr>
        <w:t xml:space="preserve"> </w:t>
      </w:r>
      <w:r w:rsidRPr="00D81419">
        <w:rPr>
          <w:rFonts w:ascii="GHEA Grapalat" w:hAnsi="GHEA Grapalat" w:cs="Sylfaen"/>
          <w:sz w:val="20"/>
          <w:lang w:val="hy-AM"/>
        </w:rPr>
        <w:t>լրանալու</w:t>
      </w:r>
      <w:r w:rsidRPr="00A71D81">
        <w:rPr>
          <w:rFonts w:ascii="GHEA Grapalat" w:hAnsi="GHEA Grapalat" w:cs="Sylfaen"/>
          <w:sz w:val="20"/>
          <w:lang w:val="af-ZA"/>
        </w:rPr>
        <w:t xml:space="preserve"> </w:t>
      </w:r>
      <w:r w:rsidRPr="00D81419">
        <w:rPr>
          <w:rFonts w:ascii="GHEA Grapalat" w:hAnsi="GHEA Grapalat" w:cs="Sylfaen"/>
          <w:sz w:val="20"/>
          <w:lang w:val="hy-AM"/>
        </w:rPr>
        <w:t>պահին</w:t>
      </w:r>
      <w:r w:rsidRPr="00A71D81">
        <w:rPr>
          <w:rFonts w:ascii="GHEA Grapalat" w:hAnsi="GHEA Grapalat" w:cs="Sylfaen"/>
          <w:sz w:val="20"/>
          <w:lang w:val="af-ZA"/>
        </w:rPr>
        <w:t xml:space="preserve">, </w:t>
      </w:r>
      <w:r w:rsidRPr="00D81419">
        <w:rPr>
          <w:rFonts w:ascii="GHEA Grapalat" w:hAnsi="GHEA Grapalat" w:cs="Sylfaen"/>
          <w:sz w:val="20"/>
          <w:lang w:val="hy-AM"/>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D81419">
        <w:rPr>
          <w:rFonts w:ascii="GHEA Grapalat" w:hAnsi="GHEA Grapalat" w:cs="Sylfaen"/>
          <w:sz w:val="20"/>
          <w:lang w:val="hy-AM"/>
        </w:rPr>
        <w:t>ասնակիցների</w:t>
      </w:r>
      <w:r w:rsidRPr="00A71D81">
        <w:rPr>
          <w:rFonts w:ascii="GHEA Grapalat" w:hAnsi="GHEA Grapalat" w:cs="Sylfaen"/>
          <w:sz w:val="20"/>
          <w:lang w:val="af-ZA"/>
        </w:rPr>
        <w:t xml:space="preserve"> </w:t>
      </w:r>
      <w:r w:rsidRPr="00D81419">
        <w:rPr>
          <w:rFonts w:ascii="GHEA Grapalat" w:hAnsi="GHEA Grapalat" w:cs="Sylfaen"/>
          <w:sz w:val="20"/>
          <w:lang w:val="hy-AM"/>
        </w:rPr>
        <w:t>ներկայացրած</w:t>
      </w:r>
      <w:r w:rsidRPr="00A71D81">
        <w:rPr>
          <w:rFonts w:ascii="GHEA Grapalat" w:hAnsi="GHEA Grapalat" w:cs="Sylfaen"/>
          <w:sz w:val="20"/>
          <w:lang w:val="af-ZA"/>
        </w:rPr>
        <w:t xml:space="preserve"> </w:t>
      </w:r>
      <w:r w:rsidRPr="00D81419">
        <w:rPr>
          <w:rFonts w:ascii="GHEA Grapalat" w:hAnsi="GHEA Grapalat" w:cs="Sylfaen"/>
          <w:sz w:val="20"/>
          <w:lang w:val="hy-AM"/>
        </w:rPr>
        <w:t>գների</w:t>
      </w:r>
      <w:r w:rsidRPr="00A71D81">
        <w:rPr>
          <w:rFonts w:ascii="GHEA Grapalat" w:hAnsi="GHEA Grapalat" w:cs="Sylfaen"/>
          <w:sz w:val="20"/>
          <w:lang w:val="af-ZA"/>
        </w:rPr>
        <w:t xml:space="preserve">, </w:t>
      </w:r>
      <w:r w:rsidRPr="00D81419">
        <w:rPr>
          <w:rFonts w:ascii="GHEA Grapalat" w:hAnsi="GHEA Grapalat" w:cs="Sylfaen"/>
          <w:sz w:val="20"/>
          <w:lang w:val="hy-AM"/>
        </w:rPr>
        <w:t>որոշվում</w:t>
      </w:r>
      <w:r w:rsidRPr="00A71D81">
        <w:rPr>
          <w:rFonts w:ascii="GHEA Grapalat" w:hAnsi="GHEA Grapalat" w:cs="Sylfaen"/>
          <w:sz w:val="20"/>
          <w:lang w:val="af-ZA"/>
        </w:rPr>
        <w:t xml:space="preserve"> </w:t>
      </w:r>
      <w:r w:rsidRPr="00D81419">
        <w:rPr>
          <w:rFonts w:ascii="GHEA Grapalat" w:hAnsi="GHEA Grapalat" w:cs="Sylfaen"/>
          <w:sz w:val="20"/>
          <w:lang w:val="hy-AM"/>
        </w:rPr>
        <w:t>և</w:t>
      </w:r>
      <w:r w:rsidRPr="00A71D81">
        <w:rPr>
          <w:rFonts w:ascii="GHEA Grapalat" w:hAnsi="GHEA Grapalat" w:cs="Sylfaen"/>
          <w:sz w:val="20"/>
          <w:lang w:val="af-ZA"/>
        </w:rPr>
        <w:t xml:space="preserve"> </w:t>
      </w:r>
      <w:r w:rsidRPr="00D81419">
        <w:rPr>
          <w:rFonts w:ascii="GHEA Grapalat" w:hAnsi="GHEA Grapalat" w:cs="Sylfaen"/>
          <w:sz w:val="20"/>
          <w:lang w:val="hy-AM"/>
        </w:rPr>
        <w:t>հայտարարվում</w:t>
      </w:r>
      <w:r w:rsidRPr="00A71D81">
        <w:rPr>
          <w:rFonts w:ascii="GHEA Grapalat" w:hAnsi="GHEA Grapalat" w:cs="Sylfaen"/>
          <w:sz w:val="20"/>
          <w:lang w:val="af-ZA"/>
        </w:rPr>
        <w:t xml:space="preserve"> </w:t>
      </w:r>
      <w:r w:rsidRPr="00D81419">
        <w:rPr>
          <w:rFonts w:ascii="GHEA Grapalat" w:hAnsi="GHEA Grapalat" w:cs="Sylfaen"/>
          <w:sz w:val="20"/>
          <w:lang w:val="hy-AM"/>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D81419">
        <w:rPr>
          <w:rFonts w:ascii="GHEA Grapalat" w:hAnsi="GHEA Grapalat" w:cs="Sylfaen"/>
          <w:sz w:val="20"/>
          <w:lang w:val="hy-AM"/>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D81419">
        <w:rPr>
          <w:rFonts w:ascii="GHEA Grapalat" w:hAnsi="GHEA Grapalat" w:cs="Sylfaen"/>
          <w:sz w:val="20"/>
          <w:lang w:val="hy-AM"/>
        </w:rPr>
        <w:t>մ</w:t>
      </w:r>
      <w:r w:rsidRPr="00D81419">
        <w:rPr>
          <w:rFonts w:ascii="GHEA Grapalat" w:hAnsi="GHEA Grapalat" w:cs="Sylfaen"/>
          <w:sz w:val="20"/>
          <w:lang w:val="hy-AM"/>
        </w:rPr>
        <w:t>ասնակիցները</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Եթե</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բանակցությունների</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արդյունքում</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մասնակիցների</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ներկայացրած</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գները</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մնում</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են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հավասար</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գնման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ընթացակարգն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Օրենքի</w:t>
      </w:r>
      <w:r w:rsidR="00E56508" w:rsidRPr="00AE74A0">
        <w:rPr>
          <w:rFonts w:ascii="GHEA Grapalat" w:hAnsi="GHEA Grapalat" w:cs="Sylfaen"/>
          <w:sz w:val="20"/>
          <w:lang w:val="af-ZA"/>
        </w:rPr>
        <w:t xml:space="preserve"> 37-</w:t>
      </w:r>
      <w:r w:rsidR="00E56508" w:rsidRPr="00D81419">
        <w:rPr>
          <w:rFonts w:ascii="GHEA Grapalat" w:hAnsi="GHEA Grapalat" w:cs="Sylfaen"/>
          <w:sz w:val="20"/>
          <w:lang w:val="hy-AM"/>
        </w:rPr>
        <w:t>րդ</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հոդվածի</w:t>
      </w:r>
      <w:r w:rsidR="00E56508" w:rsidRPr="00AE74A0">
        <w:rPr>
          <w:rFonts w:ascii="GHEA Grapalat" w:hAnsi="GHEA Grapalat" w:cs="Sylfaen"/>
          <w:sz w:val="20"/>
          <w:lang w:val="af-ZA"/>
        </w:rPr>
        <w:t xml:space="preserve"> 1-</w:t>
      </w:r>
      <w:r w:rsidR="00E56508" w:rsidRPr="00D81419">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մասի</w:t>
      </w:r>
      <w:r w:rsidR="00E56508" w:rsidRPr="00AE74A0">
        <w:rPr>
          <w:rFonts w:ascii="GHEA Grapalat" w:hAnsi="GHEA Grapalat" w:cs="Sylfaen"/>
          <w:sz w:val="20"/>
          <w:lang w:val="af-ZA"/>
        </w:rPr>
        <w:t xml:space="preserve"> 1-</w:t>
      </w:r>
      <w:r w:rsidR="00E56508" w:rsidRPr="00D81419">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կետի</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հիման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վրա</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հայտարարվում</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է</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w:t>
      </w:r>
      <w:r w:rsidR="002B121D" w:rsidRPr="00097CAE">
        <w:rPr>
          <w:rFonts w:ascii="GHEA Grapalat" w:hAnsi="GHEA Grapalat"/>
          <w:sz w:val="20"/>
          <w:lang w:val="af-ZA"/>
        </w:rPr>
        <w:t>Եթե հայտերի բացման</w:t>
      </w:r>
      <w:r w:rsidR="00DE1C00" w:rsidRPr="00097CAE">
        <w:rPr>
          <w:rFonts w:ascii="GHEA Grapalat" w:hAnsi="GHEA Grapalat"/>
          <w:sz w:val="20"/>
          <w:lang w:val="hy-AM"/>
        </w:rPr>
        <w:t xml:space="preserve"> և գնահատման</w:t>
      </w:r>
      <w:r w:rsidR="002B121D" w:rsidRPr="00097CAE">
        <w:rPr>
          <w:rFonts w:ascii="GHEA Grapalat" w:hAnsi="GHEA Grapalat"/>
          <w:sz w:val="20"/>
          <w:lang w:val="af-ZA"/>
        </w:rPr>
        <w:t xml:space="preserve"> նիստի ընթացքում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իրականացված</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գնահատման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արդյուն</w:t>
      </w:r>
      <w:r w:rsidR="002B121D" w:rsidRPr="00097CAE">
        <w:rPr>
          <w:rFonts w:ascii="GHEA Grapalat" w:hAnsi="GHEA Grapalat" w:cs="Sylfaen"/>
          <w:sz w:val="20"/>
          <w:szCs w:val="24"/>
          <w:lang w:val="af-ZA" w:eastAsia="en-US"/>
        </w:rPr>
        <w:softHyphen/>
      </w:r>
      <w:r w:rsidR="002B121D" w:rsidRPr="00097CAE">
        <w:rPr>
          <w:rFonts w:ascii="GHEA Grapalat" w:hAnsi="GHEA Grapalat" w:cs="Sylfaen"/>
          <w:sz w:val="20"/>
          <w:szCs w:val="24"/>
          <w:lang w:val="hy-AM" w:eastAsia="en-US"/>
        </w:rPr>
        <w:t>քում</w:t>
      </w:r>
      <w:r w:rsidR="002B121D" w:rsidRPr="00097CAE">
        <w:rPr>
          <w:rFonts w:ascii="GHEA Grapalat" w:hAnsi="GHEA Grapalat" w:cs="Sylfaen"/>
          <w:sz w:val="20"/>
          <w:szCs w:val="24"/>
          <w:lang w:val="af-ZA" w:eastAsia="en-US"/>
        </w:rPr>
        <w:t xml:space="preserve"> </w:t>
      </w:r>
      <w:r w:rsidR="007210AC" w:rsidRPr="00097CAE">
        <w:rPr>
          <w:rFonts w:ascii="GHEA Grapalat" w:hAnsi="GHEA Grapalat" w:cs="Sylfaen"/>
          <w:sz w:val="20"/>
          <w:szCs w:val="24"/>
          <w:lang w:val="af-ZA" w:eastAsia="en-US"/>
        </w:rPr>
        <w:t>մ</w:t>
      </w:r>
      <w:r w:rsidR="00A24827" w:rsidRPr="00097CAE">
        <w:rPr>
          <w:rFonts w:ascii="GHEA Grapalat" w:hAnsi="GHEA Grapalat" w:cs="Sylfaen"/>
          <w:sz w:val="20"/>
          <w:szCs w:val="24"/>
          <w:lang w:val="af-ZA" w:eastAsia="en-US"/>
        </w:rPr>
        <w:t xml:space="preserve">ասնակցի </w:t>
      </w:r>
      <w:r w:rsidR="002B121D" w:rsidRPr="00097CAE">
        <w:rPr>
          <w:rFonts w:ascii="GHEA Grapalat" w:hAnsi="GHEA Grapalat" w:cs="Sylfaen"/>
          <w:sz w:val="20"/>
          <w:szCs w:val="24"/>
          <w:lang w:val="hy-AM" w:eastAsia="en-US"/>
        </w:rPr>
        <w:t>հայտում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արձանագրվում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են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անհամապատասխանություններ՝</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հրավերի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պահանջների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նկատմամբ</w:t>
      </w:r>
      <w:r w:rsidR="004348F9" w:rsidRPr="00097CAE">
        <w:rPr>
          <w:rFonts w:ascii="GHEA Grapalat" w:hAnsi="GHEA Grapalat" w:cs="Sylfaen"/>
          <w:sz w:val="20"/>
          <w:szCs w:val="24"/>
          <w:lang w:val="hy-AM" w:eastAsia="en-US"/>
        </w:rPr>
        <w:t>,</w:t>
      </w:r>
      <w:r w:rsidR="002B121D" w:rsidRPr="00097CAE">
        <w:rPr>
          <w:rFonts w:ascii="GHEA Grapalat" w:hAnsi="GHEA Grapalat" w:cs="Sylfaen"/>
          <w:sz w:val="20"/>
          <w:szCs w:val="24"/>
          <w:lang w:val="hy-AM" w:eastAsia="en-US"/>
        </w:rPr>
        <w:t>ապա</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հանձնաժողովը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մեկ</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աշխատանքային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օրով</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կասեցնում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է</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նիստը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իսկ</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հանձնաժողովի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քարտուղարը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նույն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օրը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դրա</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մասին</w:t>
      </w:r>
      <w:r w:rsidR="002B121D" w:rsidRPr="00097CAE">
        <w:rPr>
          <w:rFonts w:ascii="GHEA Grapalat" w:hAnsi="GHEA Grapalat" w:cs="Sylfaen"/>
          <w:sz w:val="20"/>
          <w:szCs w:val="24"/>
          <w:lang w:val="af-ZA" w:eastAsia="en-US"/>
        </w:rPr>
        <w:t xml:space="preserve"> </w:t>
      </w:r>
      <w:r w:rsidR="004348F9" w:rsidRPr="00097CAE">
        <w:rPr>
          <w:rFonts w:ascii="GHEA Grapalat" w:hAnsi="GHEA Grapalat" w:cs="Sylfaen"/>
          <w:sz w:val="20"/>
          <w:szCs w:val="24"/>
          <w:lang w:val="af-ZA" w:eastAsia="en-US"/>
        </w:rPr>
        <w:t xml:space="preserve">էլեկտրոնային եղանակով </w:t>
      </w:r>
      <w:r w:rsidR="002B121D" w:rsidRPr="00097CAE">
        <w:rPr>
          <w:rFonts w:ascii="GHEA Grapalat" w:hAnsi="GHEA Grapalat" w:cs="Sylfaen"/>
          <w:sz w:val="20"/>
          <w:szCs w:val="24"/>
          <w:lang w:val="hy-AM" w:eastAsia="en-US"/>
        </w:rPr>
        <w:t>տեղեկացնում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է</w:t>
      </w:r>
      <w:r w:rsidR="002B121D" w:rsidRPr="00097CAE">
        <w:rPr>
          <w:rFonts w:ascii="GHEA Grapalat" w:hAnsi="GHEA Grapalat" w:cs="Sylfaen"/>
          <w:sz w:val="20"/>
          <w:szCs w:val="24"/>
          <w:lang w:val="af-ZA" w:eastAsia="en-US"/>
        </w:rPr>
        <w:t xml:space="preserve"> </w:t>
      </w:r>
      <w:r w:rsidR="007210AC" w:rsidRPr="00097CAE">
        <w:rPr>
          <w:rFonts w:ascii="GHEA Grapalat" w:hAnsi="GHEA Grapalat" w:cs="Sylfaen"/>
          <w:sz w:val="20"/>
          <w:szCs w:val="24"/>
          <w:lang w:val="af-ZA" w:eastAsia="en-US"/>
        </w:rPr>
        <w:t>մ</w:t>
      </w:r>
      <w:r w:rsidR="002B121D" w:rsidRPr="00097CAE">
        <w:rPr>
          <w:rFonts w:ascii="GHEA Grapalat" w:hAnsi="GHEA Grapalat" w:cs="Sylfaen"/>
          <w:sz w:val="20"/>
          <w:szCs w:val="24"/>
          <w:lang w:val="hy-AM" w:eastAsia="en-US"/>
        </w:rPr>
        <w:t>ասնակցին՝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առաջարկելով</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մինչև</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կասեցման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ժամկետի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ավարտը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շտկել</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անհամապատասխանությունը</w:t>
      </w:r>
      <w:r w:rsidR="002B121D" w:rsidRPr="00097CAE">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71A1F">
        <w:rPr>
          <w:rFonts w:ascii="GHEA Grapalat" w:hAnsi="GHEA Grapalat" w:cs="Sylfaen"/>
          <w:sz w:val="20"/>
          <w:lang w:val="af-ZA"/>
        </w:rPr>
        <w:t xml:space="preserve"> </w:t>
      </w:r>
      <w:r w:rsidRPr="006D2E03">
        <w:rPr>
          <w:rFonts w:ascii="GHEA Grapalat" w:hAnsi="GHEA Grapalat" w:cs="Sylfaen"/>
          <w:sz w:val="20"/>
        </w:rPr>
        <w:t>որոշումը</w:t>
      </w:r>
      <w:r w:rsidRPr="00C71A1F">
        <w:rPr>
          <w:rFonts w:ascii="GHEA Grapalat" w:hAnsi="GHEA Grapalat" w:cs="Sylfaen"/>
          <w:sz w:val="20"/>
          <w:lang w:val="af-ZA"/>
        </w:rPr>
        <w:t xml:space="preserve"> </w:t>
      </w:r>
      <w:r w:rsidRPr="006D2E03">
        <w:rPr>
          <w:rFonts w:ascii="GHEA Grapalat" w:hAnsi="GHEA Grapalat" w:cs="Sylfaen"/>
          <w:sz w:val="20"/>
        </w:rPr>
        <w:t>ներկայացվելու</w:t>
      </w:r>
      <w:r w:rsidRPr="00C71A1F">
        <w:rPr>
          <w:rFonts w:ascii="GHEA Grapalat" w:hAnsi="GHEA Grapalat" w:cs="Sylfaen"/>
          <w:sz w:val="20"/>
          <w:lang w:val="af-ZA"/>
        </w:rPr>
        <w:t xml:space="preserve"> </w:t>
      </w:r>
      <w:r w:rsidRPr="006D2E03">
        <w:rPr>
          <w:rFonts w:ascii="GHEA Grapalat" w:hAnsi="GHEA Grapalat" w:cs="Sylfaen"/>
          <w:sz w:val="20"/>
        </w:rPr>
        <w:t>վերջնաժամկետը</w:t>
      </w:r>
      <w:r w:rsidRPr="00C71A1F">
        <w:rPr>
          <w:rFonts w:ascii="GHEA Grapalat" w:hAnsi="GHEA Grapalat" w:cs="Sylfaen"/>
          <w:sz w:val="20"/>
          <w:lang w:val="af-ZA"/>
        </w:rPr>
        <w:t xml:space="preserve"> </w:t>
      </w:r>
      <w:r w:rsidRPr="006D2E03">
        <w:rPr>
          <w:rFonts w:ascii="GHEA Grapalat" w:hAnsi="GHEA Grapalat" w:cs="Sylfaen"/>
          <w:sz w:val="20"/>
        </w:rPr>
        <w:t>լրանալու</w:t>
      </w:r>
      <w:r w:rsidRPr="00C71A1F">
        <w:rPr>
          <w:rFonts w:ascii="GHEA Grapalat" w:hAnsi="GHEA Grapalat" w:cs="Sylfaen"/>
          <w:sz w:val="20"/>
          <w:lang w:val="af-ZA"/>
        </w:rPr>
        <w:t xml:space="preserve"> </w:t>
      </w:r>
      <w:r w:rsidRPr="006D2E03">
        <w:rPr>
          <w:rFonts w:ascii="GHEA Grapalat" w:hAnsi="GHEA Grapalat" w:cs="Sylfaen"/>
          <w:sz w:val="20"/>
        </w:rPr>
        <w:t>օրվա</w:t>
      </w:r>
      <w:r w:rsidRPr="00C71A1F">
        <w:rPr>
          <w:rFonts w:ascii="GHEA Grapalat" w:hAnsi="GHEA Grapalat" w:cs="Sylfaen"/>
          <w:sz w:val="20"/>
          <w:lang w:val="af-ZA"/>
        </w:rPr>
        <w:t xml:space="preserve"> </w:t>
      </w:r>
      <w:r w:rsidRPr="006D2E03">
        <w:rPr>
          <w:rFonts w:ascii="GHEA Grapalat" w:hAnsi="GHEA Grapalat" w:cs="Sylfaen"/>
          <w:sz w:val="20"/>
        </w:rPr>
        <w:t>դրությամբ</w:t>
      </w:r>
      <w:r w:rsidRPr="00C71A1F">
        <w:rPr>
          <w:rFonts w:ascii="GHEA Grapalat" w:hAnsi="GHEA Grapalat" w:cs="Sylfaen"/>
          <w:sz w:val="20"/>
          <w:lang w:val="af-ZA"/>
        </w:rPr>
        <w:t xml:space="preserve"> </w:t>
      </w:r>
      <w:r w:rsidRPr="006D2E03">
        <w:rPr>
          <w:rFonts w:ascii="GHEA Grapalat" w:hAnsi="GHEA Grapalat" w:cs="Sylfaen"/>
          <w:sz w:val="20"/>
        </w:rPr>
        <w:t>մասնակիցը</w:t>
      </w:r>
      <w:r w:rsidRPr="00C71A1F">
        <w:rPr>
          <w:rFonts w:ascii="GHEA Grapalat" w:hAnsi="GHEA Grapalat" w:cs="Sylfaen"/>
          <w:sz w:val="20"/>
          <w:lang w:val="af-ZA"/>
        </w:rPr>
        <w:t xml:space="preserve"> </w:t>
      </w:r>
      <w:r w:rsidRPr="006D2E03">
        <w:rPr>
          <w:rFonts w:ascii="GHEA Grapalat" w:hAnsi="GHEA Grapalat" w:cs="Sylfaen"/>
          <w:sz w:val="20"/>
        </w:rPr>
        <w:t>կամ</w:t>
      </w:r>
      <w:r w:rsidRPr="00C71A1F">
        <w:rPr>
          <w:rFonts w:ascii="GHEA Grapalat" w:hAnsi="GHEA Grapalat" w:cs="Sylfaen"/>
          <w:sz w:val="20"/>
          <w:lang w:val="af-ZA"/>
        </w:rPr>
        <w:t xml:space="preserve"> </w:t>
      </w:r>
      <w:r w:rsidRPr="006D2E03">
        <w:rPr>
          <w:rFonts w:ascii="GHEA Grapalat" w:hAnsi="GHEA Grapalat" w:cs="Sylfaen"/>
          <w:sz w:val="20"/>
        </w:rPr>
        <w:t>պայմանագիրը</w:t>
      </w:r>
      <w:r w:rsidRPr="00C71A1F">
        <w:rPr>
          <w:rFonts w:ascii="GHEA Grapalat" w:hAnsi="GHEA Grapalat" w:cs="Sylfaen"/>
          <w:sz w:val="20"/>
          <w:lang w:val="af-ZA"/>
        </w:rPr>
        <w:t xml:space="preserve"> </w:t>
      </w:r>
      <w:r w:rsidRPr="006D2E03">
        <w:rPr>
          <w:rFonts w:ascii="GHEA Grapalat" w:hAnsi="GHEA Grapalat" w:cs="Sylfaen"/>
          <w:sz w:val="20"/>
        </w:rPr>
        <w:t>կնքած</w:t>
      </w:r>
      <w:r w:rsidRPr="00C71A1F">
        <w:rPr>
          <w:rFonts w:ascii="GHEA Grapalat" w:hAnsi="GHEA Grapalat" w:cs="Sylfaen"/>
          <w:sz w:val="20"/>
          <w:lang w:val="af-ZA"/>
        </w:rPr>
        <w:t xml:space="preserve"> </w:t>
      </w:r>
      <w:r w:rsidRPr="006D2E03">
        <w:rPr>
          <w:rFonts w:ascii="GHEA Grapalat" w:hAnsi="GHEA Grapalat" w:cs="Sylfaen"/>
          <w:sz w:val="20"/>
        </w:rPr>
        <w:t>անձը</w:t>
      </w:r>
      <w:r w:rsidRPr="00C71A1F">
        <w:rPr>
          <w:rFonts w:ascii="GHEA Grapalat" w:hAnsi="GHEA Grapalat" w:cs="Sylfaen"/>
          <w:sz w:val="20"/>
          <w:lang w:val="af-ZA"/>
        </w:rPr>
        <w:t xml:space="preserve"> </w:t>
      </w:r>
      <w:r w:rsidRPr="006D2E03">
        <w:rPr>
          <w:rFonts w:ascii="GHEA Grapalat" w:hAnsi="GHEA Grapalat" w:cs="Sylfaen"/>
          <w:sz w:val="20"/>
        </w:rPr>
        <w:t>վճարել</w:t>
      </w:r>
      <w:r w:rsidRPr="00C71A1F">
        <w:rPr>
          <w:rFonts w:ascii="GHEA Grapalat" w:hAnsi="GHEA Grapalat" w:cs="Sylfaen"/>
          <w:sz w:val="20"/>
          <w:lang w:val="af-ZA"/>
        </w:rPr>
        <w:t xml:space="preserve"> </w:t>
      </w:r>
      <w:r w:rsidRPr="006D2E03">
        <w:rPr>
          <w:rFonts w:ascii="GHEA Grapalat" w:hAnsi="GHEA Grapalat" w:cs="Sylfaen"/>
          <w:sz w:val="20"/>
        </w:rPr>
        <w:t>է</w:t>
      </w:r>
      <w:r w:rsidRPr="00C71A1F">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71A1F">
        <w:rPr>
          <w:rFonts w:ascii="GHEA Grapalat" w:hAnsi="GHEA Grapalat" w:cs="Sylfaen"/>
          <w:sz w:val="20"/>
          <w:lang w:val="af-ZA"/>
        </w:rPr>
        <w:t xml:space="preserve"> </w:t>
      </w:r>
      <w:r w:rsidRPr="006D2E03">
        <w:rPr>
          <w:rFonts w:ascii="GHEA Grapalat" w:hAnsi="GHEA Grapalat" w:cs="Sylfaen"/>
          <w:sz w:val="20"/>
        </w:rPr>
        <w:t>որոշումը</w:t>
      </w:r>
      <w:r w:rsidRPr="00C71A1F">
        <w:rPr>
          <w:rFonts w:ascii="GHEA Grapalat" w:hAnsi="GHEA Grapalat" w:cs="Sylfaen"/>
          <w:sz w:val="20"/>
          <w:lang w:val="af-ZA"/>
        </w:rPr>
        <w:t xml:space="preserve"> </w:t>
      </w:r>
      <w:r w:rsidRPr="006D2E03">
        <w:rPr>
          <w:rFonts w:ascii="GHEA Grapalat" w:hAnsi="GHEA Grapalat" w:cs="Sylfaen"/>
          <w:sz w:val="20"/>
        </w:rPr>
        <w:t>ներկայացվելու</w:t>
      </w:r>
      <w:r w:rsidRPr="00C71A1F">
        <w:rPr>
          <w:rFonts w:ascii="GHEA Grapalat" w:hAnsi="GHEA Grapalat" w:cs="Sylfaen"/>
          <w:sz w:val="20"/>
          <w:lang w:val="af-ZA"/>
        </w:rPr>
        <w:t xml:space="preserve"> </w:t>
      </w:r>
      <w:r w:rsidRPr="006D2E03">
        <w:rPr>
          <w:rFonts w:ascii="GHEA Grapalat" w:hAnsi="GHEA Grapalat" w:cs="Sylfaen"/>
          <w:sz w:val="20"/>
        </w:rPr>
        <w:t>վերջնաժամկետը</w:t>
      </w:r>
      <w:r w:rsidRPr="00C71A1F">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Fonts w:ascii="GHEA Grapalat" w:hAnsi="GHEA Grapalat" w:cs="Tahoma"/>
        </w:rPr>
        <w:t>։</w:t>
      </w:r>
      <w:r w:rsidR="002B103D" w:rsidRPr="00A71D81">
        <w:rPr>
          <w:rFonts w:ascii="GHEA Grapalat" w:hAnsi="GHEA Grapalat" w:cs="Tahoma"/>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D81419">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rsidR="007F06AE"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7F06AE">
        <w:rPr>
          <w:rFonts w:ascii="GHEA Grapalat" w:hAnsi="GHEA Grapalat" w:cs="Arial"/>
          <w:sz w:val="20"/>
          <w:lang w:val="hy-AM"/>
        </w:rPr>
        <w:t>։</w:t>
      </w:r>
    </w:p>
    <w:p w:rsidR="00BA7FAD" w:rsidRPr="00DA67D7"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 xml:space="preserve">ներկայացված չափաբաժինների գնման գների </w:t>
      </w:r>
      <w:r w:rsidR="00A161E3" w:rsidRPr="00DA67D7">
        <w:rPr>
          <w:rFonts w:ascii="GHEA Grapalat" w:hAnsi="GHEA Grapalat" w:cs="Sylfaen"/>
          <w:sz w:val="20"/>
          <w:lang w:val="hy-AM"/>
        </w:rPr>
        <w:t>հանրագումարի նկատմամբ՝ հաշվի առնելով Կարգի 32-րդ կետի 1-ին ենթակետի «գ» պարբերության  պահանջները:</w:t>
      </w:r>
      <w:r w:rsidR="00A161E3" w:rsidRPr="00DA67D7">
        <w:rPr>
          <w:rFonts w:ascii="GHEA Grapalat" w:hAnsi="GHEA Grapalat" w:cs="Arial"/>
          <w:sz w:val="20"/>
          <w:lang w:val="hy-AM"/>
        </w:rPr>
        <w:t xml:space="preserve"> </w:t>
      </w:r>
      <w:r w:rsidRPr="00DA67D7">
        <w:rPr>
          <w:rFonts w:ascii="GHEA Grapalat" w:hAnsi="GHEA Grapalat"/>
          <w:sz w:val="20"/>
          <w:szCs w:val="20"/>
          <w:lang w:val="hy-AM"/>
        </w:rPr>
        <w:t>Կանխիկ</w:t>
      </w:r>
      <w:r w:rsidRPr="00DA67D7">
        <w:rPr>
          <w:rFonts w:ascii="GHEA Grapalat" w:hAnsi="GHEA Grapalat"/>
          <w:sz w:val="20"/>
          <w:szCs w:val="20"/>
          <w:lang w:val="af-ZA"/>
        </w:rPr>
        <w:t xml:space="preserve"> </w:t>
      </w:r>
      <w:r w:rsidRPr="00DA67D7">
        <w:rPr>
          <w:rFonts w:ascii="GHEA Grapalat" w:hAnsi="GHEA Grapalat"/>
          <w:sz w:val="20"/>
          <w:szCs w:val="20"/>
          <w:lang w:val="hy-AM"/>
        </w:rPr>
        <w:t>փողի</w:t>
      </w:r>
      <w:r w:rsidRPr="00DA67D7">
        <w:rPr>
          <w:rFonts w:ascii="GHEA Grapalat" w:hAnsi="GHEA Grapalat"/>
          <w:sz w:val="20"/>
          <w:szCs w:val="20"/>
          <w:lang w:val="af-ZA"/>
        </w:rPr>
        <w:t xml:space="preserve"> </w:t>
      </w:r>
      <w:r w:rsidRPr="00DA67D7">
        <w:rPr>
          <w:rFonts w:ascii="GHEA Grapalat" w:hAnsi="GHEA Grapalat"/>
          <w:sz w:val="20"/>
          <w:szCs w:val="20"/>
          <w:lang w:val="hy-AM"/>
        </w:rPr>
        <w:t>ձևով</w:t>
      </w:r>
      <w:r w:rsidRPr="00DA67D7">
        <w:rPr>
          <w:rFonts w:ascii="GHEA Grapalat" w:hAnsi="GHEA Grapalat"/>
          <w:sz w:val="20"/>
          <w:szCs w:val="20"/>
          <w:lang w:val="af-ZA"/>
        </w:rPr>
        <w:t xml:space="preserve"> </w:t>
      </w:r>
      <w:r w:rsidRPr="00DA67D7">
        <w:rPr>
          <w:rFonts w:ascii="GHEA Grapalat" w:hAnsi="GHEA Grapalat"/>
          <w:sz w:val="20"/>
          <w:szCs w:val="20"/>
          <w:lang w:val="hy-AM"/>
        </w:rPr>
        <w:t>ներկայացված</w:t>
      </w:r>
      <w:r w:rsidRPr="00DA67D7">
        <w:rPr>
          <w:rFonts w:ascii="GHEA Grapalat" w:hAnsi="GHEA Grapalat"/>
          <w:sz w:val="20"/>
          <w:szCs w:val="20"/>
          <w:lang w:val="af-ZA"/>
        </w:rPr>
        <w:t xml:space="preserve"> </w:t>
      </w:r>
      <w:r w:rsidRPr="00DA67D7">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A67D7">
        <w:rPr>
          <w:rFonts w:ascii="GHEA Grapalat" w:hAnsi="GHEA Grapalat" w:cs="Arial"/>
          <w:sz w:val="20"/>
          <w:lang w:val="hy-AM"/>
        </w:rPr>
        <w:t>:</w:t>
      </w:r>
      <w:r w:rsidRPr="00DA67D7">
        <w:rPr>
          <w:rFonts w:ascii="GHEA Grapalat" w:hAnsi="GHEA Grapalat" w:cs="Arial"/>
          <w:sz w:val="20"/>
          <w:lang w:val="hy-AM"/>
        </w:rPr>
        <w:t xml:space="preserve">  </w:t>
      </w:r>
    </w:p>
    <w:p w:rsidR="00BA7FAD" w:rsidRPr="00DA67D7"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DA67D7">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DA67D7"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DA67D7">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DA67D7">
        <w:rPr>
          <w:rFonts w:ascii="GHEA Grapalat" w:hAnsi="GHEA Grapalat" w:cs="Arial"/>
          <w:sz w:val="20"/>
          <w:lang w:val="hy-AM"/>
        </w:rPr>
        <w:t xml:space="preserve"> փուլի գումարի նկատմամբ հաշվարկված համամասնությամբ</w:t>
      </w:r>
      <w:r w:rsidRPr="00DA67D7">
        <w:rPr>
          <w:rFonts w:ascii="GHEA Grapalat" w:hAnsi="GHEA Grapalat" w:cs="Arial"/>
          <w:sz w:val="20"/>
          <w:lang w:val="hy-AM"/>
        </w:rPr>
        <w:t xml:space="preserve">: </w:t>
      </w:r>
    </w:p>
    <w:p w:rsidR="00E56508" w:rsidRPr="00DA67D7"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DA67D7">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DA67D7" w:rsidRDefault="00501A05" w:rsidP="00501A05">
      <w:pPr>
        <w:ind w:firstLine="567"/>
        <w:jc w:val="both"/>
        <w:rPr>
          <w:rFonts w:ascii="GHEA Grapalat" w:hAnsi="GHEA Grapalat" w:cs="Arial"/>
          <w:sz w:val="20"/>
          <w:lang w:val="hy-AM"/>
        </w:rPr>
      </w:pPr>
      <w:r w:rsidRPr="00DA67D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F06AE" w:rsidRPr="00DA67D7" w:rsidRDefault="00281740" w:rsidP="007F06AE">
      <w:pPr>
        <w:ind w:firstLine="567"/>
        <w:jc w:val="both"/>
        <w:rPr>
          <w:rFonts w:ascii="GHEA Grapalat" w:hAnsi="GHEA Grapalat" w:cs="Sylfaen"/>
          <w:sz w:val="20"/>
          <w:lang w:val="hy-AM"/>
        </w:rPr>
      </w:pPr>
      <w:r w:rsidRPr="00DA67D7">
        <w:rPr>
          <w:rFonts w:ascii="GHEA Grapalat" w:hAnsi="GHEA Grapalat" w:cs="Sylfaen"/>
          <w:sz w:val="20"/>
          <w:lang w:val="hy-AM"/>
        </w:rPr>
        <w:t>10.3. Պայմանագրի</w:t>
      </w:r>
      <w:r w:rsidRPr="00DA67D7">
        <w:rPr>
          <w:rFonts w:ascii="GHEA Grapalat" w:hAnsi="GHEA Grapalat" w:cs="Sylfaen"/>
          <w:sz w:val="20"/>
          <w:lang w:val="af-ZA"/>
        </w:rPr>
        <w:t xml:space="preserve"> </w:t>
      </w:r>
      <w:r w:rsidRPr="00DA67D7">
        <w:rPr>
          <w:rFonts w:ascii="GHEA Grapalat" w:hAnsi="GHEA Grapalat" w:cs="Sylfaen"/>
          <w:sz w:val="20"/>
          <w:lang w:val="hy-AM"/>
        </w:rPr>
        <w:t>ապահովման</w:t>
      </w:r>
      <w:r w:rsidRPr="00DA67D7">
        <w:rPr>
          <w:rFonts w:ascii="GHEA Grapalat" w:hAnsi="GHEA Grapalat" w:cs="Sylfaen"/>
          <w:sz w:val="20"/>
          <w:lang w:val="af-ZA"/>
        </w:rPr>
        <w:t xml:space="preserve"> </w:t>
      </w:r>
      <w:r w:rsidRPr="00DA67D7">
        <w:rPr>
          <w:rFonts w:ascii="GHEA Grapalat" w:hAnsi="GHEA Grapalat" w:cs="Sylfaen"/>
          <w:sz w:val="20"/>
          <w:lang w:val="hy-AM"/>
        </w:rPr>
        <w:t>չափը</w:t>
      </w:r>
      <w:r w:rsidRPr="00DA67D7">
        <w:rPr>
          <w:rFonts w:ascii="GHEA Grapalat" w:hAnsi="GHEA Grapalat" w:cs="Sylfaen"/>
          <w:sz w:val="20"/>
          <w:lang w:val="af-ZA"/>
        </w:rPr>
        <w:t xml:space="preserve"> </w:t>
      </w:r>
      <w:r w:rsidRPr="00DA67D7">
        <w:rPr>
          <w:rFonts w:ascii="GHEA Grapalat" w:hAnsi="GHEA Grapalat" w:cs="Sylfaen"/>
          <w:sz w:val="20"/>
          <w:lang w:val="hy-AM"/>
        </w:rPr>
        <w:t>կազմում</w:t>
      </w:r>
      <w:r w:rsidRPr="00DA67D7">
        <w:rPr>
          <w:rFonts w:ascii="GHEA Grapalat" w:hAnsi="GHEA Grapalat" w:cs="Sylfaen"/>
          <w:sz w:val="20"/>
          <w:lang w:val="af-ZA"/>
        </w:rPr>
        <w:t xml:space="preserve"> </w:t>
      </w:r>
      <w:r w:rsidRPr="00DA67D7">
        <w:rPr>
          <w:rFonts w:ascii="GHEA Grapalat" w:hAnsi="GHEA Grapalat" w:cs="Sylfaen"/>
          <w:sz w:val="20"/>
          <w:lang w:val="hy-AM"/>
        </w:rPr>
        <w:t>է</w:t>
      </w:r>
      <w:r w:rsidRPr="00DA67D7">
        <w:rPr>
          <w:rFonts w:ascii="GHEA Grapalat" w:hAnsi="GHEA Grapalat" w:cs="Sylfaen"/>
          <w:sz w:val="20"/>
          <w:lang w:val="af-ZA"/>
        </w:rPr>
        <w:t xml:space="preserve"> </w:t>
      </w:r>
      <w:r w:rsidR="003B269F" w:rsidRPr="00DA67D7">
        <w:rPr>
          <w:rFonts w:ascii="GHEA Grapalat" w:hAnsi="GHEA Grapalat" w:cs="Sylfaen"/>
          <w:sz w:val="20"/>
          <w:lang w:val="hy-AM"/>
        </w:rPr>
        <w:t xml:space="preserve">գնման </w:t>
      </w:r>
      <w:r w:rsidRPr="00DA67D7">
        <w:rPr>
          <w:rFonts w:ascii="GHEA Grapalat" w:hAnsi="GHEA Grapalat" w:cs="Sylfaen"/>
          <w:sz w:val="20"/>
          <w:lang w:val="hy-AM"/>
        </w:rPr>
        <w:t>գնի</w:t>
      </w:r>
      <w:r w:rsidRPr="00DA67D7">
        <w:rPr>
          <w:rFonts w:ascii="GHEA Grapalat" w:hAnsi="GHEA Grapalat" w:cs="Sylfaen"/>
          <w:sz w:val="20"/>
          <w:lang w:val="af-ZA"/>
        </w:rPr>
        <w:t xml:space="preserve"> 10 </w:t>
      </w:r>
      <w:r w:rsidRPr="00DA67D7">
        <w:rPr>
          <w:rFonts w:ascii="GHEA Grapalat" w:hAnsi="GHEA Grapalat" w:cs="Sylfaen"/>
          <w:sz w:val="20"/>
          <w:lang w:val="hy-AM"/>
        </w:rPr>
        <w:t>տոկոսը:</w:t>
      </w:r>
      <w:r w:rsidR="003B269F" w:rsidRPr="00DA67D7">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A67D7">
        <w:rPr>
          <w:rFonts w:ascii="GHEA Grapalat" w:hAnsi="GHEA Grapalat" w:cs="Sylfaen"/>
          <w:sz w:val="20"/>
          <w:lang w:val="hy-AM"/>
        </w:rPr>
        <w:t xml:space="preserve"> Պայմանագրի ապահովումը ներկայացվում է </w:t>
      </w:r>
      <w:r w:rsidR="007F06AE" w:rsidRPr="00DA67D7">
        <w:rPr>
          <w:rFonts w:ascii="GHEA Grapalat" w:hAnsi="GHEA Grapalat" w:cs="Sylfaen"/>
          <w:sz w:val="20"/>
          <w:szCs w:val="20"/>
          <w:lang w:val="hy-AM"/>
        </w:rPr>
        <w:t>միակողմանի հաստատված հայտարարության՝ տուժանքի (հավելված 5.1)</w:t>
      </w:r>
      <w:r w:rsidR="007F06AE" w:rsidRPr="00DA67D7">
        <w:rPr>
          <w:rFonts w:ascii="GHEA Grapalat" w:hAnsi="GHEA Grapalat" w:cs="Sylfaen"/>
          <w:i/>
          <w:sz w:val="16"/>
          <w:szCs w:val="16"/>
          <w:lang w:val="hy-AM"/>
        </w:rPr>
        <w:t xml:space="preserve"> </w:t>
      </w:r>
      <w:r w:rsidR="00501A05" w:rsidRPr="00DA67D7">
        <w:rPr>
          <w:rFonts w:ascii="GHEA Grapalat" w:hAnsi="GHEA Grapalat" w:cs="Sylfaen"/>
          <w:sz w:val="20"/>
          <w:lang w:val="hy-AM"/>
        </w:rPr>
        <w:t>կամ կան</w:t>
      </w:r>
      <w:r w:rsidR="007862B1" w:rsidRPr="00DA67D7">
        <w:rPr>
          <w:rFonts w:ascii="GHEA Grapalat" w:hAnsi="GHEA Grapalat" w:cs="Sylfaen"/>
          <w:sz w:val="20"/>
          <w:lang w:val="hy-AM"/>
        </w:rPr>
        <w:t>խ</w:t>
      </w:r>
      <w:r w:rsidR="00501A05" w:rsidRPr="00DA67D7">
        <w:rPr>
          <w:rFonts w:ascii="GHEA Grapalat" w:hAnsi="GHEA Grapalat" w:cs="Sylfaen"/>
          <w:sz w:val="20"/>
          <w:lang w:val="hy-AM"/>
        </w:rPr>
        <w:t>ի</w:t>
      </w:r>
      <w:r w:rsidR="00AE0B66" w:rsidRPr="00DA67D7">
        <w:rPr>
          <w:rFonts w:ascii="GHEA Grapalat" w:hAnsi="GHEA Grapalat" w:cs="Sylfaen"/>
          <w:sz w:val="20"/>
          <w:lang w:val="hy-AM"/>
        </w:rPr>
        <w:t>կ</w:t>
      </w:r>
      <w:r w:rsidR="00501A05" w:rsidRPr="00DA67D7">
        <w:rPr>
          <w:rFonts w:ascii="GHEA Grapalat" w:hAnsi="GHEA Grapalat" w:cs="Sylfaen"/>
          <w:sz w:val="20"/>
          <w:lang w:val="hy-AM"/>
        </w:rPr>
        <w:t xml:space="preserve"> փողի ձևով:</w:t>
      </w:r>
    </w:p>
    <w:p w:rsidR="00F562EA" w:rsidRPr="00DA67D7" w:rsidRDefault="00F562EA" w:rsidP="007F06AE">
      <w:pPr>
        <w:ind w:firstLine="567"/>
        <w:jc w:val="both"/>
        <w:rPr>
          <w:rFonts w:ascii="GHEA Grapalat" w:hAnsi="GHEA Grapalat" w:cs="Sylfaen"/>
          <w:sz w:val="20"/>
          <w:lang w:val="hy-AM"/>
        </w:rPr>
      </w:pPr>
      <w:r w:rsidRPr="00DA67D7">
        <w:rPr>
          <w:rFonts w:ascii="GHEA Grapalat" w:hAnsi="GHEA Grapalat" w:cs="Arial"/>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DA67D7">
        <w:rPr>
          <w:rFonts w:ascii="GHEA Grapalat" w:hAnsi="GHEA Grapalat" w:cs="Arial"/>
          <w:sz w:val="20"/>
          <w:lang w:val="hy-AM"/>
        </w:rPr>
        <w:t xml:space="preserve"> </w:t>
      </w:r>
      <w:r w:rsidR="00076C2C" w:rsidRPr="00DA67D7">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DA67D7">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DA67D7">
        <w:rPr>
          <w:rFonts w:ascii="GHEA Grapalat" w:hAnsi="GHEA Grapalat"/>
          <w:lang w:val="hy-AM"/>
        </w:rPr>
        <w:t xml:space="preserve"> </w:t>
      </w:r>
    </w:p>
    <w:p w:rsidR="00281740" w:rsidRPr="00DA67D7" w:rsidRDefault="00281740" w:rsidP="00281740">
      <w:pPr>
        <w:ind w:firstLine="567"/>
        <w:jc w:val="both"/>
        <w:rPr>
          <w:rFonts w:ascii="GHEA Grapalat" w:hAnsi="GHEA Grapalat"/>
          <w:sz w:val="20"/>
          <w:szCs w:val="20"/>
          <w:lang w:val="hy-AM"/>
        </w:rPr>
      </w:pPr>
      <w:r w:rsidRPr="00DA67D7">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A67D7">
        <w:rPr>
          <w:rFonts w:ascii="GHEA Grapalat" w:hAnsi="GHEA Grapalat" w:cs="Sylfaen"/>
          <w:sz w:val="20"/>
          <w:lang w:val="hy-AM"/>
        </w:rPr>
        <w:t xml:space="preserve">ամբողջական կատարման վերջին օրվան հաջորդող </w:t>
      </w:r>
      <w:r w:rsidR="00937F5E" w:rsidRPr="00DA67D7">
        <w:rPr>
          <w:rFonts w:ascii="GHEA Grapalat" w:hAnsi="GHEA Grapalat" w:cs="Sylfaen"/>
          <w:sz w:val="20"/>
          <w:lang w:val="hy-AM"/>
        </w:rPr>
        <w:t>9</w:t>
      </w:r>
      <w:r w:rsidRPr="00DA67D7">
        <w:rPr>
          <w:rFonts w:ascii="GHEA Grapalat" w:hAnsi="GHEA Grapalat" w:cs="Sylfaen"/>
          <w:sz w:val="20"/>
          <w:lang w:val="hy-AM"/>
        </w:rPr>
        <w:t xml:space="preserve">0-րդ </w:t>
      </w:r>
      <w:r w:rsidR="00A558B9" w:rsidRPr="00DA67D7">
        <w:rPr>
          <w:rFonts w:ascii="GHEA Grapalat" w:hAnsi="GHEA Grapalat" w:cs="Sylfaen"/>
          <w:sz w:val="20"/>
          <w:lang w:val="hy-AM"/>
        </w:rPr>
        <w:t>աշխատանքային</w:t>
      </w:r>
      <w:r w:rsidRPr="00DA67D7">
        <w:rPr>
          <w:rFonts w:ascii="GHEA Grapalat" w:hAnsi="GHEA Grapalat" w:cs="Sylfaen"/>
          <w:sz w:val="20"/>
          <w:lang w:val="hy-AM"/>
        </w:rPr>
        <w:t xml:space="preserve"> օրը ներառյալ:</w:t>
      </w:r>
      <w:r w:rsidRPr="00DA67D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DA67D7" w:rsidRDefault="00281740" w:rsidP="00281740">
      <w:pPr>
        <w:ind w:firstLine="567"/>
        <w:jc w:val="both"/>
        <w:rPr>
          <w:rFonts w:ascii="GHEA Grapalat" w:hAnsi="GHEA Grapalat" w:cs="Arial"/>
          <w:sz w:val="20"/>
          <w:lang w:val="hy-AM"/>
        </w:rPr>
      </w:pPr>
      <w:r w:rsidRPr="00DA67D7">
        <w:rPr>
          <w:rFonts w:ascii="GHEA Grapalat" w:hAnsi="GHEA Grapalat"/>
          <w:sz w:val="20"/>
          <w:szCs w:val="20"/>
          <w:lang w:val="hy-AM"/>
        </w:rPr>
        <w:t>Կանխիկ</w:t>
      </w:r>
      <w:r w:rsidRPr="00DA67D7">
        <w:rPr>
          <w:rFonts w:ascii="GHEA Grapalat" w:hAnsi="GHEA Grapalat"/>
          <w:sz w:val="20"/>
          <w:szCs w:val="20"/>
          <w:lang w:val="af-ZA"/>
        </w:rPr>
        <w:t xml:space="preserve"> </w:t>
      </w:r>
      <w:r w:rsidRPr="00DA67D7">
        <w:rPr>
          <w:rFonts w:ascii="GHEA Grapalat" w:hAnsi="GHEA Grapalat"/>
          <w:sz w:val="20"/>
          <w:szCs w:val="20"/>
          <w:lang w:val="hy-AM"/>
        </w:rPr>
        <w:t>փողի</w:t>
      </w:r>
      <w:r w:rsidRPr="00DA67D7">
        <w:rPr>
          <w:rFonts w:ascii="GHEA Grapalat" w:hAnsi="GHEA Grapalat"/>
          <w:sz w:val="20"/>
          <w:szCs w:val="20"/>
          <w:lang w:val="af-ZA"/>
        </w:rPr>
        <w:t xml:space="preserve"> </w:t>
      </w:r>
      <w:r w:rsidRPr="00DA67D7">
        <w:rPr>
          <w:rFonts w:ascii="GHEA Grapalat" w:hAnsi="GHEA Grapalat"/>
          <w:sz w:val="20"/>
          <w:szCs w:val="20"/>
          <w:lang w:val="hy-AM"/>
        </w:rPr>
        <w:t>ձևով</w:t>
      </w:r>
      <w:r w:rsidRPr="00DA67D7">
        <w:rPr>
          <w:rFonts w:ascii="GHEA Grapalat" w:hAnsi="GHEA Grapalat"/>
          <w:sz w:val="20"/>
          <w:szCs w:val="20"/>
          <w:lang w:val="af-ZA"/>
        </w:rPr>
        <w:t xml:space="preserve"> </w:t>
      </w:r>
      <w:r w:rsidRPr="00DA67D7">
        <w:rPr>
          <w:rFonts w:ascii="GHEA Grapalat" w:hAnsi="GHEA Grapalat"/>
          <w:sz w:val="20"/>
          <w:szCs w:val="20"/>
          <w:lang w:val="hy-AM"/>
        </w:rPr>
        <w:t>ներկայացված</w:t>
      </w:r>
      <w:r w:rsidRPr="00DA67D7">
        <w:rPr>
          <w:rFonts w:ascii="GHEA Grapalat" w:hAnsi="GHEA Grapalat"/>
          <w:sz w:val="20"/>
          <w:szCs w:val="20"/>
          <w:lang w:val="af-ZA"/>
        </w:rPr>
        <w:t xml:space="preserve"> </w:t>
      </w:r>
      <w:r w:rsidRPr="00DA67D7">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0056638D">
        <w:rPr>
          <w:rFonts w:ascii="GHEA Grapalat" w:hAnsi="GHEA Grapalat" w:cs="Sylfaen"/>
          <w:sz w:val="20"/>
          <w:lang w:val="hy-AM"/>
        </w:rPr>
        <w:t>,</w:t>
      </w:r>
    </w:p>
    <w:p w:rsidR="007F06AE" w:rsidRPr="009D7187" w:rsidRDefault="007F06AE" w:rsidP="007F06AE">
      <w:pPr>
        <w:ind w:firstLine="567"/>
        <w:jc w:val="both"/>
        <w:rPr>
          <w:rFonts w:ascii="GHEA Grapalat" w:hAnsi="GHEA Grapalat" w:cs="Sylfaen"/>
          <w:sz w:val="20"/>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0056638D">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0056638D">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1106F5" w:rsidRDefault="001106F5" w:rsidP="00EF3662">
      <w:pPr>
        <w:jc w:val="center"/>
        <w:rPr>
          <w:rFonts w:ascii="GHEA Grapalat" w:hAnsi="GHEA Grapalat"/>
          <w:b/>
          <w:sz w:val="20"/>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00B57849">
        <w:rPr>
          <w:rFonts w:ascii="Cambria Math" w:hAnsi="Cambria Math" w:cs="Cambria Math"/>
          <w:sz w:val="20"/>
          <w:szCs w:val="20"/>
          <w:lang w:val="hy-AM"/>
        </w:rPr>
        <w:t xml:space="preserve"> </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7F06AE" w:rsidRPr="00AE2768" w:rsidRDefault="007F06AE" w:rsidP="007F06AE">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Յ</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Ը</w:t>
      </w:r>
      <w:r w:rsidRPr="00AE2768">
        <w:rPr>
          <w:rFonts w:ascii="GHEA Grapalat" w:hAnsi="GHEA Grapalat"/>
          <w:b/>
          <w:szCs w:val="22"/>
          <w:lang w:val="af-ZA"/>
        </w:rPr>
        <w:t xml:space="preserve">   </w:t>
      </w:r>
      <w:r w:rsidRPr="00AE2768">
        <w:rPr>
          <w:rFonts w:ascii="GHEA Grapalat" w:hAnsi="GHEA Grapalat" w:cs="Sylfaen"/>
          <w:b/>
          <w:szCs w:val="22"/>
          <w:lang w:val="es-ES"/>
        </w:rPr>
        <w:t>Պ</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Ս</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Ե</w:t>
      </w:r>
      <w:r w:rsidRPr="00AE2768">
        <w:rPr>
          <w:rFonts w:ascii="GHEA Grapalat" w:hAnsi="GHEA Grapalat"/>
          <w:b/>
          <w:szCs w:val="22"/>
          <w:lang w:val="af-ZA"/>
        </w:rPr>
        <w:t xml:space="preserve"> </w:t>
      </w:r>
      <w:r w:rsidRPr="00AE2768">
        <w:rPr>
          <w:rFonts w:ascii="GHEA Grapalat" w:hAnsi="GHEA Grapalat" w:cs="Sylfaen"/>
          <w:b/>
          <w:szCs w:val="22"/>
          <w:lang w:val="es-ES"/>
        </w:rPr>
        <w:t>Լ</w:t>
      </w:r>
      <w:r w:rsidRPr="00AE2768">
        <w:rPr>
          <w:rFonts w:ascii="GHEA Grapalat" w:hAnsi="GHEA Grapalat"/>
          <w:b/>
          <w:szCs w:val="22"/>
          <w:lang w:val="af-ZA"/>
        </w:rPr>
        <w:t xml:space="preserve"> </w:t>
      </w:r>
      <w:r w:rsidRPr="00AE2768">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F06AE">
        <w:rPr>
          <w:rFonts w:ascii="GHEA Grapalat" w:hAnsi="GHEA Grapalat"/>
          <w:sz w:val="20"/>
          <w:szCs w:val="20"/>
          <w:lang w:val="hy-AM"/>
        </w:rPr>
        <w:t xml:space="preserve">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7F06AE" w:rsidRPr="00141550" w:rsidRDefault="00414DE8" w:rsidP="007F06AE">
      <w:pPr>
        <w:pStyle w:val="31"/>
        <w:spacing w:line="240" w:lineRule="auto"/>
        <w:jc w:val="right"/>
        <w:rPr>
          <w:rFonts w:ascii="GHEA Grapalat" w:hAnsi="GHEA Grapalat" w:cs="Arial"/>
          <w:b/>
          <w:lang w:val="es-ES"/>
        </w:rPr>
      </w:pPr>
      <w:r w:rsidRPr="00414DE8">
        <w:rPr>
          <w:rFonts w:ascii="GHEA Grapalat" w:hAnsi="GHEA Grapalat"/>
          <w:b/>
          <w:i/>
          <w:lang w:val="af-ZA"/>
        </w:rPr>
        <w:t>ՏՊՏՏՔՀ-ԳՀԱՊՁԲ-202</w:t>
      </w:r>
      <w:r w:rsidR="001C42F5">
        <w:rPr>
          <w:rFonts w:ascii="GHEA Grapalat" w:hAnsi="GHEA Grapalat"/>
          <w:b/>
          <w:i/>
          <w:lang w:val="af-ZA"/>
        </w:rPr>
        <w:t>5</w:t>
      </w:r>
      <w:r w:rsidRPr="00414DE8">
        <w:rPr>
          <w:rFonts w:ascii="GHEA Grapalat" w:hAnsi="GHEA Grapalat"/>
          <w:b/>
          <w:i/>
          <w:lang w:val="af-ZA"/>
        </w:rPr>
        <w:t>/</w:t>
      </w:r>
      <w:r w:rsidR="001C42F5">
        <w:rPr>
          <w:rFonts w:ascii="GHEA Grapalat" w:hAnsi="GHEA Grapalat"/>
          <w:b/>
          <w:i/>
          <w:lang w:val="af-ZA"/>
        </w:rPr>
        <w:t>1</w:t>
      </w:r>
      <w:r w:rsidRPr="00C71A1F">
        <w:rPr>
          <w:rFonts w:ascii="GHEA Grapalat" w:hAnsi="GHEA Grapalat" w:cs="Sylfaen"/>
          <w:i/>
          <w:lang w:val="es-ES"/>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Pr>
          <w:rFonts w:ascii="GHEA Grapalat" w:hAnsi="GHEA Grapalat" w:cs="Sylfaen"/>
          <w:b/>
          <w:lang w:val="ru-RU"/>
        </w:rPr>
        <w:t>գնա</w:t>
      </w:r>
      <w:r>
        <w:rPr>
          <w:rFonts w:ascii="GHEA Grapalat" w:hAnsi="GHEA Grapalat" w:cs="Sylfaen"/>
          <w:b/>
          <w:lang w:val="hy-AM"/>
        </w:rPr>
        <w:t>ն</w:t>
      </w:r>
      <w:r>
        <w:rPr>
          <w:rFonts w:ascii="GHEA Grapalat" w:hAnsi="GHEA Grapalat" w:cs="Sylfaen"/>
          <w:b/>
          <w:lang w:val="ru-RU"/>
        </w:rPr>
        <w:t>շման</w:t>
      </w:r>
      <w:r w:rsidRPr="006F05C6">
        <w:rPr>
          <w:rFonts w:ascii="GHEA Grapalat" w:hAnsi="GHEA Grapalat" w:cs="Sylfaen"/>
          <w:b/>
          <w:lang w:val="es-ES"/>
        </w:rPr>
        <w:t xml:space="preserve"> </w:t>
      </w:r>
      <w:r>
        <w:rPr>
          <w:rFonts w:ascii="GHEA Grapalat" w:hAnsi="GHEA Grapalat" w:cs="Sylfaen"/>
          <w:b/>
          <w:lang w:val="ru-RU"/>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B57849">
        <w:rPr>
          <w:rFonts w:ascii="GHEA Grapalat" w:hAnsi="GHEA Grapalat" w:cs="Sylfaen"/>
          <w:b/>
          <w:lang w:val="hy-AM"/>
        </w:rPr>
        <w:t xml:space="preserve"> </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7F06AE" w:rsidRPr="00AE2768" w:rsidRDefault="007F06AE" w:rsidP="007F06AE">
      <w:pPr>
        <w:pStyle w:val="6"/>
        <w:jc w:val="center"/>
        <w:rPr>
          <w:rFonts w:ascii="GHEA Grapalat" w:hAnsi="GHEA Grapalat" w:cs="Arial"/>
          <w:color w:val="auto"/>
          <w:sz w:val="24"/>
          <w:szCs w:val="24"/>
          <w:lang w:val="es-ES"/>
        </w:rPr>
      </w:pPr>
      <w:r>
        <w:rPr>
          <w:rFonts w:ascii="GHEA Grapalat" w:hAnsi="GHEA Grapalat" w:cs="Sylfaen"/>
          <w:color w:val="auto"/>
          <w:sz w:val="24"/>
          <w:szCs w:val="24"/>
          <w:lang w:val="ru-RU"/>
        </w:rPr>
        <w:t>գնանշման</w:t>
      </w:r>
      <w:r w:rsidRPr="006F05C6">
        <w:rPr>
          <w:rFonts w:ascii="GHEA Grapalat" w:hAnsi="GHEA Grapalat" w:cs="Sylfaen"/>
          <w:color w:val="auto"/>
          <w:sz w:val="24"/>
          <w:szCs w:val="24"/>
          <w:lang w:val="es-ES"/>
        </w:rPr>
        <w:t xml:space="preserve"> </w:t>
      </w:r>
      <w:r>
        <w:rPr>
          <w:rFonts w:ascii="GHEA Grapalat" w:hAnsi="GHEA Grapalat" w:cs="Sylfaen"/>
          <w:color w:val="auto"/>
          <w:sz w:val="24"/>
          <w:szCs w:val="24"/>
          <w:lang w:val="ru-RU"/>
        </w:rPr>
        <w:t>հարցմանը</w:t>
      </w:r>
      <w:r w:rsidRPr="00AE2768">
        <w:rPr>
          <w:rFonts w:ascii="GHEA Grapalat" w:hAnsi="GHEA Grapalat" w:cs="Sylfaen"/>
          <w:color w:val="auto"/>
          <w:sz w:val="24"/>
          <w:szCs w:val="24"/>
          <w:lang w:val="es-ES"/>
        </w:rPr>
        <w:t xml:space="preserve"> մասնակցելու</w:t>
      </w:r>
      <w:r w:rsidRPr="00AE2768">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lang w:val="es-ES"/>
        </w:rPr>
        <w:t>-</w:t>
      </w:r>
      <w:r w:rsidRPr="007F06AE">
        <w:rPr>
          <w:rFonts w:ascii="GHEA Grapalat" w:hAnsi="GHEA Grapalat" w:cs="Sylfaen"/>
          <w:sz w:val="20"/>
          <w:szCs w:val="20"/>
          <w:lang w:val="es-ES"/>
        </w:rPr>
        <w:t>ի կողմից</w:t>
      </w:r>
      <w:r w:rsidR="007F06AE" w:rsidRPr="007F06AE">
        <w:rPr>
          <w:rFonts w:ascii="GHEA Grapalat" w:hAnsi="GHEA Grapalat"/>
          <w:sz w:val="20"/>
          <w:szCs w:val="20"/>
          <w:lang w:val="hy-AM"/>
        </w:rPr>
        <w:t xml:space="preserve"> </w:t>
      </w:r>
      <w:r w:rsidR="00414DE8" w:rsidRPr="00C867C8">
        <w:rPr>
          <w:rFonts w:ascii="GHEA Grapalat" w:hAnsi="GHEA Grapalat"/>
          <w:i/>
          <w:sz w:val="20"/>
          <w:szCs w:val="20"/>
          <w:lang w:val="af-ZA"/>
        </w:rPr>
        <w:t>ՏՊՏՏՔՀ-ԳՀԱՊՁԲ-202</w:t>
      </w:r>
      <w:r w:rsidR="001C42F5">
        <w:rPr>
          <w:rFonts w:ascii="GHEA Grapalat" w:hAnsi="GHEA Grapalat"/>
          <w:i/>
          <w:sz w:val="20"/>
          <w:szCs w:val="20"/>
          <w:lang w:val="af-ZA"/>
        </w:rPr>
        <w:t>5</w:t>
      </w:r>
      <w:r w:rsidR="00414DE8" w:rsidRPr="00C867C8">
        <w:rPr>
          <w:rFonts w:ascii="GHEA Grapalat" w:hAnsi="GHEA Grapalat"/>
          <w:i/>
          <w:sz w:val="20"/>
          <w:szCs w:val="20"/>
          <w:lang w:val="af-ZA"/>
        </w:rPr>
        <w:t>/</w:t>
      </w:r>
      <w:r w:rsidR="001C42F5">
        <w:rPr>
          <w:rFonts w:ascii="GHEA Grapalat" w:hAnsi="GHEA Grapalat" w:cs="Sylfaen"/>
          <w:i/>
          <w:sz w:val="20"/>
          <w:szCs w:val="20"/>
          <w:lang w:val="es-ES"/>
        </w:rPr>
        <w:t>1</w:t>
      </w:r>
      <w:r w:rsidR="00414DE8" w:rsidRPr="00414DE8">
        <w:rPr>
          <w:rFonts w:ascii="GHEA Grapalat" w:hAnsi="GHEA Grapalat" w:cs="Sylfaen"/>
          <w:i/>
          <w:sz w:val="20"/>
          <w:szCs w:val="20"/>
          <w:lang w:val="es-ES"/>
        </w:rPr>
        <w:t xml:space="preserve">   </w:t>
      </w:r>
      <w:r w:rsidRPr="007F06AE">
        <w:rPr>
          <w:rFonts w:ascii="GHEA Grapalat" w:hAnsi="GHEA Grapalat" w:cs="Sylfaen"/>
          <w:sz w:val="20"/>
          <w:szCs w:val="20"/>
          <w:lang w:val="es-ES"/>
        </w:rPr>
        <w:t>ծածկագրով</w:t>
      </w:r>
      <w:r w:rsidRPr="00A71D81">
        <w:rPr>
          <w:rFonts w:ascii="GHEA Grapalat" w:hAnsi="GHEA Grapalat" w:cs="Sylfaen"/>
          <w:sz w:val="20"/>
          <w:szCs w:val="20"/>
          <w:lang w:val="es-ES"/>
        </w:rPr>
        <w:t xml:space="preserve"> հայտարարված</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rsidR="00B2572B" w:rsidRPr="00A71D81" w:rsidRDefault="007F06AE"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14DE8" w:rsidRPr="00C867C8">
        <w:rPr>
          <w:rFonts w:ascii="GHEA Grapalat" w:hAnsi="GHEA Grapalat"/>
          <w:i/>
          <w:sz w:val="20"/>
          <w:szCs w:val="20"/>
          <w:lang w:val="af-ZA"/>
        </w:rPr>
        <w:t>ՏՊՏՏՔՀ-ԳՀԱՊՁԲ-202</w:t>
      </w:r>
      <w:r w:rsidR="001C42F5">
        <w:rPr>
          <w:rFonts w:ascii="GHEA Grapalat" w:hAnsi="GHEA Grapalat"/>
          <w:i/>
          <w:sz w:val="20"/>
          <w:szCs w:val="20"/>
          <w:lang w:val="af-ZA"/>
        </w:rPr>
        <w:t>5</w:t>
      </w:r>
      <w:r w:rsidR="00414DE8" w:rsidRPr="00C867C8">
        <w:rPr>
          <w:rFonts w:ascii="GHEA Grapalat" w:hAnsi="GHEA Grapalat"/>
          <w:i/>
          <w:sz w:val="20"/>
          <w:szCs w:val="20"/>
          <w:lang w:val="af-ZA"/>
        </w:rPr>
        <w:t>/</w:t>
      </w:r>
      <w:r w:rsidR="001C42F5">
        <w:rPr>
          <w:rFonts w:ascii="GHEA Grapalat" w:hAnsi="GHEA Grapalat"/>
          <w:i/>
          <w:sz w:val="20"/>
          <w:szCs w:val="20"/>
          <w:lang w:val="af-ZA"/>
        </w:rPr>
        <w:t>1</w:t>
      </w:r>
      <w:r w:rsidR="00414DE8" w:rsidRPr="00414DE8">
        <w:rPr>
          <w:rFonts w:ascii="GHEA Grapalat" w:hAnsi="GHEA Grapalat" w:cs="Sylfaen"/>
          <w:i/>
          <w:sz w:val="20"/>
          <w:szCs w:val="20"/>
          <w:lang w:val="es-ES"/>
        </w:rPr>
        <w:t xml:space="preserve">     </w:t>
      </w:r>
      <w:r w:rsidRPr="00AE74A0">
        <w:rPr>
          <w:rFonts w:ascii="GHEA Grapalat" w:hAnsi="GHEA Grapalat" w:cs="Arial"/>
          <w:sz w:val="20"/>
          <w:szCs w:val="20"/>
          <w:lang w:val="es-ES"/>
        </w:rPr>
        <w:t xml:space="preserve">ծածկագրով  </w:t>
      </w:r>
      <w:r w:rsidR="007F06AE">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F06AE">
        <w:rPr>
          <w:rFonts w:ascii="GHEA Grapalat" w:hAnsi="GHEA Grapalat" w:cs="Sylfaen"/>
          <w:sz w:val="20"/>
          <w:lang w:val="hy-AM"/>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3"/>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414DE8" w:rsidRPr="00C867C8">
        <w:rPr>
          <w:rFonts w:ascii="GHEA Grapalat" w:hAnsi="GHEA Grapalat"/>
          <w:i/>
          <w:sz w:val="20"/>
          <w:szCs w:val="20"/>
          <w:lang w:val="af-ZA"/>
        </w:rPr>
        <w:t>ՏՊՏՏՔՀ-ԳՀԱՊՁԲ-202</w:t>
      </w:r>
      <w:r w:rsidR="001C42F5">
        <w:rPr>
          <w:rFonts w:ascii="GHEA Grapalat" w:hAnsi="GHEA Grapalat"/>
          <w:i/>
          <w:sz w:val="20"/>
          <w:szCs w:val="20"/>
          <w:lang w:val="af-ZA"/>
        </w:rPr>
        <w:t>5/</w:t>
      </w:r>
      <w:r w:rsidR="00EC4E8F">
        <w:rPr>
          <w:rFonts w:ascii="GHEA Grapalat" w:hAnsi="GHEA Grapalat"/>
          <w:i/>
          <w:sz w:val="20"/>
          <w:szCs w:val="20"/>
          <w:lang w:val="af-ZA"/>
        </w:rPr>
        <w:t>1</w:t>
      </w:r>
      <w:r w:rsidR="00414DE8" w:rsidRPr="00414DE8">
        <w:rPr>
          <w:rFonts w:ascii="GHEA Grapalat" w:hAnsi="GHEA Grapalat" w:cs="Sylfaen"/>
          <w:i/>
          <w:sz w:val="20"/>
          <w:szCs w:val="20"/>
          <w:lang w:val="hy-AM"/>
        </w:rPr>
        <w:t xml:space="preserve">    </w:t>
      </w:r>
      <w:r w:rsidR="006C3873" w:rsidRPr="00AE74A0">
        <w:rPr>
          <w:rFonts w:ascii="GHEA Grapalat" w:hAnsi="GHEA Grapalat" w:cs="Arial"/>
          <w:sz w:val="20"/>
          <w:szCs w:val="20"/>
          <w:lang w:val="es-ES"/>
        </w:rPr>
        <w:t xml:space="preserve">ծածկագրով </w:t>
      </w:r>
      <w:r w:rsidR="007F06AE">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4"/>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7F06AE" w:rsidRPr="00141550" w:rsidRDefault="001C42F5" w:rsidP="007F06AE">
      <w:pPr>
        <w:pStyle w:val="31"/>
        <w:spacing w:line="240" w:lineRule="auto"/>
        <w:jc w:val="right"/>
        <w:rPr>
          <w:rFonts w:ascii="GHEA Grapalat" w:hAnsi="GHEA Grapalat" w:cs="Arial"/>
          <w:b/>
          <w:lang w:val="es-ES"/>
        </w:rPr>
      </w:pPr>
      <w:r>
        <w:rPr>
          <w:rFonts w:ascii="GHEA Grapalat" w:hAnsi="GHEA Grapalat"/>
          <w:i/>
          <w:lang w:val="af-ZA"/>
        </w:rPr>
        <w:t>ՏՊՏՏՔՀ-ԳՀԱՊՁԲ-2025</w:t>
      </w:r>
      <w:r w:rsidR="00414DE8" w:rsidRPr="00C867C8">
        <w:rPr>
          <w:rFonts w:ascii="GHEA Grapalat" w:hAnsi="GHEA Grapalat"/>
          <w:i/>
          <w:lang w:val="af-ZA"/>
        </w:rPr>
        <w:t>/</w:t>
      </w:r>
      <w:r>
        <w:rPr>
          <w:rFonts w:ascii="GHEA Grapalat" w:hAnsi="GHEA Grapalat"/>
          <w:i/>
          <w:lang w:val="af-ZA"/>
        </w:rPr>
        <w:t>1</w:t>
      </w:r>
      <w:r w:rsidR="00414DE8"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w:t>
      </w:r>
      <w:r>
        <w:rPr>
          <w:rFonts w:ascii="GHEA Grapalat" w:hAnsi="GHEA Grapalat" w:cs="Sylfaen"/>
          <w:b/>
          <w:lang w:val="hy-AM"/>
        </w:rPr>
        <w:t>նան</w:t>
      </w:r>
      <w:r w:rsidRPr="007F06AE">
        <w:rPr>
          <w:rFonts w:ascii="GHEA Grapalat" w:hAnsi="GHEA Grapalat" w:cs="Sylfaen"/>
          <w:b/>
          <w:lang w:val="hy-AM"/>
        </w:rPr>
        <w:t>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0B1088" w:rsidRPr="007F06AE" w:rsidRDefault="000B1088" w:rsidP="000B1088">
      <w:pPr>
        <w:ind w:left="-66"/>
        <w:jc w:val="center"/>
        <w:rPr>
          <w:rFonts w:ascii="GHEA Grapalat" w:hAnsi="GHEA Grapalat"/>
          <w:b/>
          <w:lang w:val="es-ES"/>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DC11EA">
      <w:pPr>
        <w:ind w:firstLine="567"/>
        <w:jc w:val="both"/>
        <w:rPr>
          <w:rFonts w:ascii="GHEA Grapalat" w:hAnsi="GHEA Grapalat" w:cs="Arial"/>
          <w:sz w:val="20"/>
          <w:szCs w:val="20"/>
          <w:u w:val="single"/>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5A5AFD">
        <w:rPr>
          <w:rFonts w:ascii="GHEA Grapalat" w:hAnsi="GHEA Grapalat"/>
          <w:b/>
          <w:i/>
          <w:sz w:val="20"/>
          <w:szCs w:val="20"/>
          <w:lang w:val="af-ZA"/>
        </w:rPr>
        <w:t>ՏՊՏՏՔՀ-ԳՀԱՊՁԲ-202</w:t>
      </w:r>
      <w:r w:rsidR="00D33407">
        <w:rPr>
          <w:rFonts w:ascii="GHEA Grapalat" w:hAnsi="GHEA Grapalat"/>
          <w:b/>
          <w:i/>
          <w:sz w:val="20"/>
          <w:szCs w:val="20"/>
          <w:lang w:val="af-ZA"/>
        </w:rPr>
        <w:t>5</w:t>
      </w:r>
      <w:r w:rsidR="005A5AFD">
        <w:rPr>
          <w:rFonts w:ascii="GHEA Grapalat" w:hAnsi="GHEA Grapalat"/>
          <w:b/>
          <w:i/>
          <w:sz w:val="20"/>
          <w:szCs w:val="20"/>
          <w:lang w:val="af-ZA"/>
        </w:rPr>
        <w:t>/</w:t>
      </w:r>
      <w:r w:rsidR="00D33407">
        <w:rPr>
          <w:rFonts w:ascii="GHEA Grapalat" w:hAnsi="GHEA Grapalat" w:cs="Sylfaen"/>
          <w:b/>
          <w:i/>
          <w:sz w:val="20"/>
          <w:szCs w:val="20"/>
          <w:lang w:val="es-ES"/>
        </w:rPr>
        <w:t>1</w:t>
      </w:r>
      <w:r w:rsidR="00DC11EA" w:rsidRPr="00DC11EA">
        <w:rPr>
          <w:rFonts w:ascii="GHEA Grapalat" w:hAnsi="GHEA Grapalat" w:cs="Sylfaen"/>
          <w:b/>
          <w:i/>
          <w:sz w:val="20"/>
          <w:szCs w:val="20"/>
          <w:lang w:val="hy-AM"/>
        </w:rPr>
        <w:t xml:space="preserve"> </w:t>
      </w:r>
      <w:r w:rsidRPr="00DC11EA">
        <w:rPr>
          <w:rFonts w:ascii="GHEA Grapalat" w:hAnsi="GHEA Grapalat"/>
          <w:sz w:val="20"/>
          <w:szCs w:val="20"/>
          <w:vertAlign w:val="superscript"/>
          <w:lang w:val="es-ES"/>
        </w:rPr>
        <w:t xml:space="preserve">                                                   </w:t>
      </w: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0C7E49">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7F06AE" w:rsidRPr="00141550" w:rsidRDefault="00414DE8" w:rsidP="007F06AE">
      <w:pPr>
        <w:pStyle w:val="31"/>
        <w:spacing w:line="240" w:lineRule="auto"/>
        <w:jc w:val="right"/>
        <w:rPr>
          <w:rFonts w:ascii="GHEA Grapalat" w:hAnsi="GHEA Grapalat" w:cs="Arial"/>
          <w:b/>
          <w:lang w:val="es-ES"/>
        </w:rPr>
      </w:pPr>
      <w:r w:rsidRPr="00414DE8">
        <w:rPr>
          <w:rFonts w:ascii="GHEA Grapalat" w:hAnsi="GHEA Grapalat"/>
          <w:b/>
          <w:i/>
          <w:lang w:val="af-ZA"/>
        </w:rPr>
        <w:t>ՏՊՏՏՔՀ-ԳՀԱՊՁԲ-202</w:t>
      </w:r>
      <w:r w:rsidR="00D33407">
        <w:rPr>
          <w:rFonts w:ascii="GHEA Grapalat" w:hAnsi="GHEA Grapalat"/>
          <w:b/>
          <w:i/>
          <w:lang w:val="af-ZA"/>
        </w:rPr>
        <w:t>5</w:t>
      </w:r>
      <w:r w:rsidRPr="00414DE8">
        <w:rPr>
          <w:rFonts w:ascii="GHEA Grapalat" w:hAnsi="GHEA Grapalat"/>
          <w:b/>
          <w:i/>
          <w:lang w:val="af-ZA"/>
        </w:rPr>
        <w:t>/</w:t>
      </w:r>
      <w:r w:rsidR="00D33407">
        <w:rPr>
          <w:rFonts w:ascii="GHEA Grapalat" w:hAnsi="GHEA Grapalat"/>
          <w:b/>
          <w:i/>
          <w:lang w:val="af-ZA"/>
        </w:rPr>
        <w:t>1</w:t>
      </w:r>
      <w:r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w:t>
      </w:r>
      <w:r w:rsidR="000C7E49">
        <w:rPr>
          <w:rFonts w:ascii="GHEA Grapalat" w:hAnsi="GHEA Grapalat" w:cs="Sylfaen"/>
          <w:b/>
          <w:lang w:val="hy-AM"/>
        </w:rPr>
        <w:t>նան</w:t>
      </w:r>
      <w:r w:rsidRPr="007F06AE">
        <w:rPr>
          <w:rFonts w:ascii="GHEA Grapalat" w:hAnsi="GHEA Grapalat" w:cs="Sylfaen"/>
          <w:b/>
          <w:lang w:val="hy-AM"/>
        </w:rPr>
        <w:t>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BF1194" w:rsidRPr="007F06AE" w:rsidRDefault="00BF1194" w:rsidP="000B1088">
      <w:pPr>
        <w:pStyle w:val="31"/>
        <w:spacing w:line="240" w:lineRule="auto"/>
        <w:ind w:firstLine="0"/>
        <w:jc w:val="right"/>
        <w:rPr>
          <w:rFonts w:ascii="GHEA Grapalat" w:hAnsi="GHEA Grapalat"/>
          <w:b/>
          <w:lang w:val="es-ES"/>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w:t>
      </w:r>
      <w:r w:rsidRPr="00A71D81">
        <w:rPr>
          <w:rFonts w:ascii="GHEA Grapalat" w:eastAsia="GHEA Grapalat" w:hAnsi="GHEA Grapalat" w:cs="GHEA Grapalat"/>
        </w:rPr>
        <w:lastRenderedPageBreak/>
        <w:t>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FC4757" w:rsidRPr="00141550" w:rsidRDefault="00603922" w:rsidP="00FC4757">
      <w:pPr>
        <w:pStyle w:val="31"/>
        <w:spacing w:line="240" w:lineRule="auto"/>
        <w:jc w:val="right"/>
        <w:rPr>
          <w:rFonts w:ascii="GHEA Grapalat" w:hAnsi="GHEA Grapalat" w:cs="Arial"/>
          <w:b/>
          <w:lang w:val="es-ES"/>
        </w:rPr>
      </w:pPr>
      <w:r>
        <w:rPr>
          <w:rFonts w:ascii="GHEA Grapalat" w:hAnsi="GHEA Grapalat"/>
          <w:b/>
          <w:i/>
          <w:lang w:val="af-ZA"/>
        </w:rPr>
        <w:t>ՏՊՏՏՔՀ-ԳՀԱՊՁԲ-2025</w:t>
      </w:r>
      <w:r w:rsidR="00414DE8" w:rsidRPr="00DC11EA">
        <w:rPr>
          <w:rFonts w:ascii="GHEA Grapalat" w:hAnsi="GHEA Grapalat"/>
          <w:b/>
          <w:i/>
          <w:lang w:val="af-ZA"/>
        </w:rPr>
        <w:t>/</w:t>
      </w:r>
      <w:r>
        <w:rPr>
          <w:rFonts w:ascii="GHEA Grapalat" w:hAnsi="GHEA Grapalat"/>
          <w:b/>
          <w:i/>
          <w:lang w:val="af-ZA"/>
        </w:rPr>
        <w:t>1</w:t>
      </w:r>
      <w:r w:rsidR="00414DE8" w:rsidRPr="00DC11EA">
        <w:rPr>
          <w:rFonts w:ascii="GHEA Grapalat" w:hAnsi="GHEA Grapalat" w:cs="Sylfaen"/>
          <w:b/>
          <w:i/>
          <w:lang w:val="hy-AM"/>
        </w:rPr>
        <w:t xml:space="preserve">  </w:t>
      </w:r>
      <w:r w:rsidR="00FC4757" w:rsidRPr="00141550">
        <w:rPr>
          <w:rFonts w:ascii="GHEA Grapalat" w:hAnsi="GHEA Grapalat" w:cs="Sylfaen"/>
          <w:b/>
          <w:lang w:val="es-ES"/>
        </w:rPr>
        <w:t>ծածկագրով</w:t>
      </w:r>
    </w:p>
    <w:p w:rsidR="00FC4757" w:rsidRPr="00AE2768" w:rsidRDefault="00FC4757" w:rsidP="00FC4757">
      <w:pPr>
        <w:pStyle w:val="31"/>
        <w:spacing w:line="240" w:lineRule="auto"/>
        <w:jc w:val="right"/>
        <w:rPr>
          <w:rFonts w:ascii="GHEA Grapalat" w:hAnsi="GHEA Grapalat" w:cs="Arial"/>
          <w:b/>
          <w:lang w:val="es-ES"/>
        </w:rPr>
      </w:pPr>
      <w:r w:rsidRPr="00FC4757">
        <w:rPr>
          <w:rFonts w:ascii="GHEA Grapalat" w:hAnsi="GHEA Grapalat" w:cs="Sylfaen"/>
          <w:b/>
          <w:lang w:val="hy-AM"/>
        </w:rPr>
        <w:t>գնա</w:t>
      </w:r>
      <w:r>
        <w:rPr>
          <w:rFonts w:ascii="GHEA Grapalat" w:hAnsi="GHEA Grapalat" w:cs="Sylfaen"/>
          <w:b/>
          <w:lang w:val="hy-AM"/>
        </w:rPr>
        <w:t>ն</w:t>
      </w:r>
      <w:r w:rsidRPr="00FC4757">
        <w:rPr>
          <w:rFonts w:ascii="GHEA Grapalat" w:hAnsi="GHEA Grapalat" w:cs="Sylfaen"/>
          <w:b/>
          <w:lang w:val="hy-AM"/>
        </w:rPr>
        <w:t>շման</w:t>
      </w:r>
      <w:r w:rsidRPr="006F05C6">
        <w:rPr>
          <w:rFonts w:ascii="GHEA Grapalat" w:hAnsi="GHEA Grapalat" w:cs="Sylfaen"/>
          <w:b/>
          <w:lang w:val="es-ES"/>
        </w:rPr>
        <w:t xml:space="preserve"> </w:t>
      </w:r>
      <w:r w:rsidRPr="00FC4757">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B2572B" w:rsidRPr="00FC4757" w:rsidRDefault="00B2572B" w:rsidP="00EF3662">
      <w:pPr>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603922">
        <w:rPr>
          <w:rFonts w:ascii="GHEA Grapalat" w:hAnsi="GHEA Grapalat"/>
          <w:b/>
          <w:i/>
          <w:sz w:val="20"/>
          <w:szCs w:val="20"/>
          <w:lang w:val="af-ZA"/>
        </w:rPr>
        <w:t>ՏՊՏՏՔՀ-ԳՀԱՊՁԲ-2025</w:t>
      </w:r>
      <w:r w:rsidR="00DC11EA" w:rsidRPr="00DC11EA">
        <w:rPr>
          <w:rFonts w:ascii="GHEA Grapalat" w:hAnsi="GHEA Grapalat"/>
          <w:b/>
          <w:i/>
          <w:sz w:val="20"/>
          <w:szCs w:val="20"/>
          <w:lang w:val="af-ZA"/>
        </w:rPr>
        <w:t>/</w:t>
      </w:r>
      <w:r w:rsidR="00603922">
        <w:rPr>
          <w:rFonts w:ascii="GHEA Grapalat" w:hAnsi="GHEA Grapalat"/>
          <w:b/>
          <w:i/>
          <w:sz w:val="20"/>
          <w:szCs w:val="20"/>
          <w:lang w:val="af-ZA"/>
        </w:rPr>
        <w:t>1</w:t>
      </w:r>
      <w:r w:rsidR="00DC11EA" w:rsidRPr="00DC11EA">
        <w:rPr>
          <w:rFonts w:ascii="GHEA Grapalat" w:hAnsi="GHEA Grapalat" w:cs="Sylfaen"/>
          <w:b/>
          <w:i/>
          <w:lang w:val="hy-AM"/>
        </w:rPr>
        <w:t xml:space="preserve">  </w:t>
      </w:r>
      <w:r w:rsidRPr="00A71D81">
        <w:rPr>
          <w:rFonts w:ascii="GHEA Grapalat" w:hAnsi="GHEA Grapalat" w:cs="Arial"/>
          <w:sz w:val="20"/>
          <w:szCs w:val="20"/>
          <w:lang w:val="es-ES"/>
        </w:rPr>
        <w:t xml:space="preserve">ծածկագրով </w:t>
      </w:r>
      <w:r w:rsidR="00FC4757">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D0266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D0266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D0266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D0266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5"/>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F06AE" w:rsidRPr="00141550" w:rsidRDefault="00603922" w:rsidP="007F06AE">
      <w:pPr>
        <w:pStyle w:val="31"/>
        <w:spacing w:line="240" w:lineRule="auto"/>
        <w:jc w:val="right"/>
        <w:rPr>
          <w:rFonts w:ascii="GHEA Grapalat" w:hAnsi="GHEA Grapalat" w:cs="Arial"/>
          <w:b/>
          <w:lang w:val="es-ES"/>
        </w:rPr>
      </w:pPr>
      <w:r>
        <w:rPr>
          <w:rFonts w:ascii="GHEA Grapalat" w:hAnsi="GHEA Grapalat"/>
          <w:i/>
          <w:lang w:val="af-ZA"/>
        </w:rPr>
        <w:t>ՏՊՏՏՔՀ-ԳՀԱՊՁԲ-2025</w:t>
      </w:r>
      <w:r w:rsidR="00414DE8" w:rsidRPr="00C867C8">
        <w:rPr>
          <w:rFonts w:ascii="GHEA Grapalat" w:hAnsi="GHEA Grapalat"/>
          <w:i/>
          <w:lang w:val="af-ZA"/>
        </w:rPr>
        <w:t>/</w:t>
      </w:r>
      <w:r>
        <w:rPr>
          <w:rFonts w:ascii="GHEA Grapalat" w:hAnsi="GHEA Grapalat"/>
          <w:i/>
          <w:lang w:val="af-ZA"/>
        </w:rPr>
        <w:t>1</w:t>
      </w:r>
      <w:r w:rsidR="00414DE8"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Pr>
          <w:rFonts w:ascii="GHEA Grapalat" w:hAnsi="GHEA Grapalat" w:cs="Sylfaen"/>
          <w:b/>
          <w:lang w:val="ru-RU"/>
        </w:rPr>
        <w:t>գ</w:t>
      </w:r>
      <w:r w:rsidR="00FC4757">
        <w:rPr>
          <w:rFonts w:ascii="GHEA Grapalat" w:hAnsi="GHEA Grapalat" w:cs="Sylfaen"/>
          <w:b/>
          <w:lang w:val="ru-RU"/>
        </w:rPr>
        <w:t>նա</w:t>
      </w:r>
      <w:r w:rsidR="00FC4757">
        <w:rPr>
          <w:rFonts w:ascii="GHEA Grapalat" w:hAnsi="GHEA Grapalat" w:cs="Sylfaen"/>
          <w:b/>
          <w:lang w:val="hy-AM"/>
        </w:rPr>
        <w:t>ն</w:t>
      </w:r>
      <w:r>
        <w:rPr>
          <w:rFonts w:ascii="GHEA Grapalat" w:hAnsi="GHEA Grapalat" w:cs="Sylfaen"/>
          <w:b/>
          <w:lang w:val="ru-RU"/>
        </w:rPr>
        <w:t>շման</w:t>
      </w:r>
      <w:r w:rsidRPr="006F05C6">
        <w:rPr>
          <w:rFonts w:ascii="GHEA Grapalat" w:hAnsi="GHEA Grapalat" w:cs="Sylfaen"/>
          <w:b/>
          <w:lang w:val="es-ES"/>
        </w:rPr>
        <w:t xml:space="preserve"> </w:t>
      </w:r>
      <w:r>
        <w:rPr>
          <w:rFonts w:ascii="GHEA Grapalat" w:hAnsi="GHEA Grapalat" w:cs="Sylfaen"/>
          <w:b/>
          <w:lang w:val="ru-RU"/>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7862B1" w:rsidRPr="007F06AE" w:rsidRDefault="007862B1" w:rsidP="007862B1">
      <w:pPr>
        <w:pStyle w:val="31"/>
        <w:spacing w:line="240" w:lineRule="auto"/>
        <w:jc w:val="right"/>
        <w:rPr>
          <w:rFonts w:ascii="GHEA Grapalat" w:hAnsi="GHEA Grapalat" w:cs="Sylfaen"/>
          <w:b/>
          <w:lang w:val="es-ES"/>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FC4757"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FC4757">
        <w:rPr>
          <w:rFonts w:ascii="GHEA Grapalat" w:hAnsi="GHEA Grapalat" w:cs="GHEA Grapalat"/>
          <w:sz w:val="20"/>
          <w:szCs w:val="20"/>
          <w:lang w:val="hy-AM"/>
        </w:rPr>
        <w:t>«</w:t>
      </w:r>
      <w:r w:rsidR="00A531AF">
        <w:rPr>
          <w:rFonts w:ascii="GHEA Grapalat" w:hAnsi="GHEA Grapalat" w:cs="GHEA Grapalat"/>
          <w:sz w:val="20"/>
          <w:szCs w:val="20"/>
        </w:rPr>
        <w:t>Տավուշի</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Պատրիկ</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ՏԷվէճեան</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տարածաշրջանային</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քոլեջ</w:t>
      </w:r>
      <w:r w:rsidR="00FC4757">
        <w:rPr>
          <w:rFonts w:ascii="GHEA Grapalat" w:hAnsi="GHEA Grapalat" w:cs="GHEA Grapalat"/>
          <w:sz w:val="20"/>
          <w:szCs w:val="20"/>
          <w:lang w:val="hy-AM"/>
        </w:rPr>
        <w:t>»</w:t>
      </w:r>
      <w:r w:rsidR="00A531AF">
        <w:rPr>
          <w:rFonts w:ascii="GHEA Grapalat" w:hAnsi="GHEA Grapalat" w:cs="GHEA Grapalat"/>
          <w:sz w:val="20"/>
          <w:szCs w:val="20"/>
          <w:lang w:val="hy-AM"/>
        </w:rPr>
        <w:t xml:space="preserve"> </w:t>
      </w:r>
      <w:r w:rsidR="007A2EC1">
        <w:rPr>
          <w:rFonts w:ascii="GHEA Grapalat" w:hAnsi="GHEA Grapalat" w:cs="GHEA Grapalat"/>
          <w:sz w:val="20"/>
          <w:szCs w:val="20"/>
        </w:rPr>
        <w:t>հ</w:t>
      </w:r>
      <w:r w:rsidR="00A531AF">
        <w:rPr>
          <w:rFonts w:ascii="GHEA Grapalat" w:hAnsi="GHEA Grapalat" w:cs="GHEA Grapalat"/>
          <w:sz w:val="20"/>
          <w:szCs w:val="20"/>
        </w:rPr>
        <w:t>իմնադրամ</w:t>
      </w:r>
      <w:r w:rsidR="00FC4757" w:rsidRPr="00FC4757">
        <w:rPr>
          <w:rFonts w:ascii="GHEA Grapalat" w:hAnsi="GHEA Grapalat" w:cs="GHEA Grapalat"/>
          <w:sz w:val="20"/>
          <w:szCs w:val="20"/>
          <w:lang w:val="hy-AM"/>
        </w:rPr>
        <w:t>ի</w:t>
      </w:r>
      <w:r w:rsidRPr="00A71D81">
        <w:rPr>
          <w:rFonts w:ascii="GHEA Grapalat" w:hAnsi="GHEA Grapalat" w:cs="GHEA Grapalat"/>
          <w:sz w:val="20"/>
          <w:szCs w:val="20"/>
          <w:lang w:val="pt-BR"/>
        </w:rPr>
        <w:t xml:space="preserve"> (այսուհետ` Պատվիրատու) կողմից </w:t>
      </w:r>
      <w:r w:rsidRPr="00FC4757">
        <w:rPr>
          <w:rFonts w:ascii="GHEA Grapalat" w:hAnsi="GHEA Grapalat" w:cs="GHEA Grapalat"/>
          <w:sz w:val="20"/>
          <w:szCs w:val="20"/>
          <w:lang w:val="pt-BR"/>
        </w:rPr>
        <w:t xml:space="preserve">կազմակերպված` </w:t>
      </w:r>
      <w:r w:rsidR="00414DE8" w:rsidRPr="00C867C8">
        <w:rPr>
          <w:rFonts w:ascii="GHEA Grapalat" w:hAnsi="GHEA Grapalat"/>
          <w:i/>
          <w:sz w:val="20"/>
          <w:szCs w:val="20"/>
          <w:lang w:val="af-ZA"/>
        </w:rPr>
        <w:t>ՏՊՏՏՔՀ-ԳՀԱՊՁԲ-2023/</w:t>
      </w:r>
      <w:r w:rsidR="004F3AFE">
        <w:rPr>
          <w:rFonts w:ascii="GHEA Grapalat" w:hAnsi="GHEA Grapalat"/>
          <w:i/>
          <w:sz w:val="20"/>
          <w:szCs w:val="20"/>
          <w:lang w:val="af-ZA"/>
        </w:rPr>
        <w:t>4</w:t>
      </w:r>
      <w:r w:rsidR="00414DE8" w:rsidRPr="00A531AF">
        <w:rPr>
          <w:rFonts w:ascii="GHEA Grapalat" w:hAnsi="GHEA Grapalat" w:cs="Sylfaen"/>
          <w:i/>
          <w:sz w:val="20"/>
          <w:szCs w:val="20"/>
          <w:lang w:val="pt-BR"/>
        </w:rPr>
        <w:t xml:space="preserve"> </w:t>
      </w:r>
      <w:r w:rsidRPr="00FC4757">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w:t>
      </w:r>
      <w:r w:rsidR="007A2EC1">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pt-BR"/>
        </w:rPr>
        <w:t xml:space="preserve">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3D02B8">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 xml:space="preserve"> </w:t>
            </w:r>
            <w:r w:rsidRPr="003D3D16">
              <w:rPr>
                <w:rFonts w:ascii="GHEA Grapalat" w:hAnsi="GHEA Grapalat" w:cs="Arial"/>
                <w:b/>
                <w:sz w:val="20"/>
                <w:szCs w:val="20"/>
              </w:rPr>
              <w:t>«</w:t>
            </w:r>
            <w:r w:rsidR="003D02B8">
              <w:rPr>
                <w:rFonts w:ascii="GHEA Grapalat" w:hAnsi="GHEA Grapalat" w:cs="Arial"/>
                <w:b/>
                <w:sz w:val="20"/>
                <w:szCs w:val="20"/>
              </w:rPr>
              <w:t>Տավուշի Պատրիկ ՏԷվէճեան տարածաշրջանային քոլեջ</w:t>
            </w:r>
            <w:r w:rsidRPr="003D3D16">
              <w:rPr>
                <w:rFonts w:ascii="GHEA Grapalat" w:hAnsi="GHEA Grapalat" w:cs="Arial"/>
                <w:b/>
                <w:sz w:val="20"/>
                <w:szCs w:val="20"/>
              </w:rPr>
              <w:t xml:space="preserve">» </w:t>
            </w:r>
            <w:r w:rsidR="003D02B8">
              <w:rPr>
                <w:rFonts w:ascii="GHEA Grapalat" w:hAnsi="GHEA Grapalat" w:cs="Arial"/>
                <w:b/>
                <w:sz w:val="20"/>
                <w:szCs w:val="20"/>
              </w:rPr>
              <w:t>հիմնադրամ</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FC4757">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FC4757"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3D02B8">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rsidRPr="00595447">
              <w:rPr>
                <w:rFonts w:ascii="GHEA Grapalat" w:hAnsi="GHEA Grapalat" w:cs="Sylfaen"/>
                <w:sz w:val="20"/>
                <w:szCs w:val="20"/>
              </w:rPr>
              <w:t>ՀՎՀՀ</w:t>
            </w:r>
            <w:r w:rsidRPr="00595447">
              <w:rPr>
                <w:rFonts w:ascii="GHEA Grapalat" w:hAnsi="GHEA Grapalat" w:cs="Arial"/>
                <w:sz w:val="20"/>
                <w:szCs w:val="20"/>
              </w:rPr>
              <w:t>`</w:t>
            </w:r>
            <w:r>
              <w:rPr>
                <w:rFonts w:ascii="GHEA Grapalat" w:hAnsi="GHEA Grapalat" w:cs="Arial"/>
                <w:sz w:val="20"/>
                <w:szCs w:val="20"/>
              </w:rPr>
              <w:t xml:space="preserve"> </w:t>
            </w:r>
            <w:r w:rsidR="003D02B8">
              <w:rPr>
                <w:rFonts w:ascii="GHEA Grapalat" w:hAnsi="GHEA Grapalat"/>
                <w:b/>
                <w:sz w:val="20"/>
              </w:rPr>
              <w:t>07601399</w:t>
            </w:r>
          </w:p>
        </w:tc>
      </w:tr>
      <w:tr w:rsidR="00FC475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3D02B8">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2</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595447">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595447">
              <w:rPr>
                <w:rFonts w:ascii="GHEA Grapalat" w:hAnsi="GHEA Grapalat" w:cs="Sylfaen"/>
                <w:sz w:val="20"/>
                <w:szCs w:val="20"/>
              </w:rPr>
              <w:t xml:space="preserve"> (բանկ)</w:t>
            </w:r>
            <w:r w:rsidRPr="00595447">
              <w:rPr>
                <w:rFonts w:ascii="GHEA Grapalat" w:hAnsi="GHEA Grapalat" w:cs="Arial"/>
                <w:sz w:val="20"/>
                <w:szCs w:val="20"/>
              </w:rPr>
              <w:t>`</w:t>
            </w:r>
            <w:r>
              <w:rPr>
                <w:rFonts w:ascii="GHEA Grapalat" w:hAnsi="GHEA Grapalat" w:cs="Arial"/>
                <w:sz w:val="20"/>
                <w:szCs w:val="20"/>
              </w:rPr>
              <w:t xml:space="preserve"> </w:t>
            </w:r>
            <w:r>
              <w:rPr>
                <w:rFonts w:ascii="GHEA Grapalat" w:hAnsi="GHEA Grapalat"/>
                <w:b/>
                <w:sz w:val="20"/>
              </w:rPr>
              <w:t>«</w:t>
            </w:r>
            <w:r w:rsidR="003D02B8">
              <w:rPr>
                <w:rFonts w:ascii="GHEA Grapalat" w:hAnsi="GHEA Grapalat"/>
                <w:b/>
                <w:sz w:val="20"/>
              </w:rPr>
              <w:t>ԱԿԲԱԲԱՆԿ</w:t>
            </w:r>
            <w:r w:rsidRPr="00262D0D">
              <w:rPr>
                <w:rFonts w:ascii="GHEA Grapalat" w:hAnsi="GHEA Grapalat"/>
                <w:b/>
                <w:sz w:val="20"/>
                <w:lang w:val="nb-NO"/>
              </w:rPr>
              <w:t xml:space="preserve">» </w:t>
            </w:r>
            <w:r>
              <w:rPr>
                <w:rFonts w:ascii="GHEA Grapalat" w:hAnsi="GHEA Grapalat"/>
                <w:b/>
                <w:sz w:val="20"/>
                <w:lang w:val="nb-NO"/>
              </w:rPr>
              <w:t>Բ</w:t>
            </w:r>
            <w:r w:rsidRPr="00262D0D">
              <w:rPr>
                <w:rFonts w:ascii="GHEA Grapalat" w:hAnsi="GHEA Grapalat"/>
                <w:b/>
                <w:sz w:val="20"/>
              </w:rPr>
              <w:t>ԲԸ</w:t>
            </w:r>
          </w:p>
        </w:tc>
      </w:tr>
      <w:tr w:rsidR="00FC475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FC4757">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sidR="003D02B8">
              <w:rPr>
                <w:rFonts w:ascii="Sylfaen" w:hAnsi="Sylfaen" w:cs="Arial"/>
              </w:rPr>
              <w:t>220105140481000</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D0266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D0266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D0266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D0266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D0266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7F06AE">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rsidR="007A2EC1" w:rsidRDefault="007A2EC1" w:rsidP="00631658">
      <w:pPr>
        <w:pStyle w:val="31"/>
        <w:spacing w:line="240" w:lineRule="auto"/>
        <w:jc w:val="right"/>
        <w:rPr>
          <w:rFonts w:ascii="GHEA Grapalat" w:hAnsi="GHEA Grapalat" w:cs="Sylfaen"/>
          <w:b/>
          <w:lang w:val="hy-AM"/>
        </w:rPr>
      </w:pP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7F06AE" w:rsidRPr="00141550" w:rsidRDefault="000C34B3" w:rsidP="007F06AE">
      <w:pPr>
        <w:pStyle w:val="31"/>
        <w:spacing w:line="240" w:lineRule="auto"/>
        <w:jc w:val="right"/>
        <w:rPr>
          <w:rFonts w:ascii="GHEA Grapalat" w:hAnsi="GHEA Grapalat" w:cs="Arial"/>
          <w:b/>
          <w:lang w:val="es-ES"/>
        </w:rPr>
      </w:pPr>
      <w:r>
        <w:rPr>
          <w:rFonts w:ascii="GHEA Grapalat" w:hAnsi="GHEA Grapalat"/>
          <w:b/>
          <w:i/>
          <w:lang w:val="af-ZA"/>
        </w:rPr>
        <w:t>ՏՊՏՏՔՀ-ԳՀԱՊՁԲ-2025</w:t>
      </w:r>
      <w:r w:rsidR="00A531AF" w:rsidRPr="00A531AF">
        <w:rPr>
          <w:rFonts w:ascii="GHEA Grapalat" w:hAnsi="GHEA Grapalat"/>
          <w:b/>
          <w:i/>
          <w:lang w:val="af-ZA"/>
        </w:rPr>
        <w:t>/</w:t>
      </w:r>
      <w:r>
        <w:rPr>
          <w:rFonts w:ascii="GHEA Grapalat" w:hAnsi="GHEA Grapalat"/>
          <w:b/>
          <w:i/>
          <w:lang w:val="af-ZA"/>
        </w:rPr>
        <w:t>1</w:t>
      </w:r>
      <w:r w:rsidR="00A531AF"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գնագշման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FC4757" w:rsidRDefault="00631658" w:rsidP="00FC4757">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C4757">
        <w:rPr>
          <w:rFonts w:ascii="GHEA Grapalat" w:hAnsi="GHEA Grapalat" w:cs="GHEA Grapalat"/>
          <w:sz w:val="20"/>
          <w:szCs w:val="20"/>
          <w:lang w:val="hy-AM"/>
        </w:rPr>
        <w:t>«</w:t>
      </w:r>
      <w:r w:rsidR="007A7D5C" w:rsidRPr="00C71A1F">
        <w:rPr>
          <w:rFonts w:ascii="GHEA Grapalat" w:hAnsi="GHEA Grapalat" w:cs="GHEA Grapalat"/>
          <w:sz w:val="20"/>
          <w:szCs w:val="20"/>
          <w:lang w:val="hy-AM"/>
        </w:rPr>
        <w:t>Տավուշի</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Պատրիկ</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Տէվէճեան</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տարածշրջանային</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քոլեջ</w:t>
      </w:r>
      <w:r w:rsidR="00FC4757">
        <w:rPr>
          <w:rFonts w:ascii="GHEA Grapalat" w:hAnsi="GHEA Grapalat" w:cs="GHEA Grapalat"/>
          <w:sz w:val="20"/>
          <w:szCs w:val="20"/>
          <w:lang w:val="hy-AM"/>
        </w:rPr>
        <w:t>»</w:t>
      </w:r>
      <w:r w:rsidR="007A7D5C">
        <w:rPr>
          <w:rFonts w:ascii="GHEA Grapalat" w:hAnsi="GHEA Grapalat" w:cs="GHEA Grapalat"/>
          <w:sz w:val="20"/>
          <w:szCs w:val="20"/>
          <w:lang w:val="hy-AM"/>
        </w:rPr>
        <w:t xml:space="preserve"> </w:t>
      </w:r>
      <w:r w:rsidR="007A2EC1">
        <w:rPr>
          <w:rFonts w:ascii="GHEA Grapalat" w:hAnsi="GHEA Grapalat" w:cs="GHEA Grapalat"/>
          <w:sz w:val="20"/>
          <w:szCs w:val="20"/>
          <w:lang w:val="hy-AM"/>
        </w:rPr>
        <w:t>հ</w:t>
      </w:r>
      <w:r w:rsidR="007A7D5C" w:rsidRPr="00C71A1F">
        <w:rPr>
          <w:rFonts w:ascii="GHEA Grapalat" w:hAnsi="GHEA Grapalat" w:cs="GHEA Grapalat"/>
          <w:sz w:val="20"/>
          <w:szCs w:val="20"/>
          <w:lang w:val="hy-AM"/>
        </w:rPr>
        <w:t>իմնադրամ</w:t>
      </w:r>
      <w:r w:rsidR="00FC4757" w:rsidRPr="00FC4757">
        <w:rPr>
          <w:rFonts w:ascii="GHEA Grapalat" w:hAnsi="GHEA Grapalat" w:cs="GHEA Grapalat"/>
          <w:sz w:val="20"/>
          <w:szCs w:val="20"/>
          <w:lang w:val="hy-AM"/>
        </w:rPr>
        <w:t>ի</w:t>
      </w:r>
      <w:r w:rsidR="00FC4757"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r w:rsidRPr="00FC4757">
        <w:rPr>
          <w:rFonts w:ascii="GHEA Grapalat" w:hAnsi="GHEA Grapalat" w:cs="GHEA Grapalat"/>
          <w:sz w:val="20"/>
          <w:szCs w:val="20"/>
          <w:lang w:val="pt-BR"/>
        </w:rPr>
        <w:t xml:space="preserve">կազմակերպված` </w:t>
      </w:r>
      <w:r w:rsidR="000C34B3">
        <w:rPr>
          <w:rFonts w:ascii="GHEA Grapalat" w:hAnsi="GHEA Grapalat"/>
          <w:b/>
          <w:i/>
          <w:sz w:val="20"/>
          <w:szCs w:val="20"/>
          <w:lang w:val="af-ZA"/>
        </w:rPr>
        <w:t>ՏՊՏՏՔՀ-ԳՀԱՊՁԲ-2025</w:t>
      </w:r>
      <w:r w:rsidR="00A531AF" w:rsidRPr="00A531AF">
        <w:rPr>
          <w:rFonts w:ascii="GHEA Grapalat" w:hAnsi="GHEA Grapalat"/>
          <w:b/>
          <w:i/>
          <w:sz w:val="20"/>
          <w:szCs w:val="20"/>
          <w:lang w:val="af-ZA"/>
        </w:rPr>
        <w:t>/</w:t>
      </w:r>
      <w:r w:rsidR="000C34B3">
        <w:rPr>
          <w:rFonts w:ascii="GHEA Grapalat" w:hAnsi="GHEA Grapalat"/>
          <w:b/>
          <w:i/>
          <w:sz w:val="20"/>
          <w:szCs w:val="20"/>
          <w:lang w:val="af-ZA"/>
        </w:rPr>
        <w:t>1</w:t>
      </w:r>
      <w:r w:rsidR="00A531AF" w:rsidRPr="00A531AF">
        <w:rPr>
          <w:rFonts w:ascii="GHEA Grapalat" w:hAnsi="GHEA Grapalat" w:cs="Sylfaen"/>
          <w:i/>
          <w:sz w:val="20"/>
          <w:szCs w:val="20"/>
          <w:lang w:val="pt-BR"/>
        </w:rPr>
        <w:t xml:space="preserve">  </w:t>
      </w:r>
      <w:r w:rsidRPr="00FC4757">
        <w:rPr>
          <w:rFonts w:ascii="GHEA Grapalat" w:hAnsi="GHEA Grapalat" w:cs="GHEA Grapalat"/>
          <w:sz w:val="20"/>
          <w:szCs w:val="20"/>
          <w:lang w:val="pt-BR"/>
        </w:rPr>
        <w:t>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Default="00631658" w:rsidP="00631658">
      <w:pPr>
        <w:jc w:val="both"/>
        <w:rPr>
          <w:rFonts w:ascii="GHEA Grapalat" w:hAnsi="GHEA Grapalat" w:cs="GHEA Grapalat"/>
          <w:sz w:val="20"/>
          <w:szCs w:val="20"/>
          <w:lang w:val="hy-AM"/>
        </w:rPr>
      </w:pPr>
    </w:p>
    <w:p w:rsidR="007A2EC1" w:rsidRPr="00A71D81" w:rsidRDefault="007A2EC1" w:rsidP="00631658">
      <w:pPr>
        <w:jc w:val="both"/>
        <w:rPr>
          <w:rFonts w:ascii="GHEA Grapalat" w:hAnsi="GHEA Grapalat" w:cs="GHEA Grapalat"/>
          <w:sz w:val="20"/>
          <w:szCs w:val="20"/>
          <w:lang w:val="hy-AM"/>
        </w:rPr>
      </w:pPr>
    </w:p>
    <w:p w:rsidR="00FE053E" w:rsidRPr="006E46D3" w:rsidRDefault="00FE053E" w:rsidP="000B7538">
      <w:pPr>
        <w:ind w:left="360"/>
        <w:jc w:val="center"/>
        <w:rPr>
          <w:rFonts w:ascii="GHEA Grapalat" w:hAnsi="GHEA Grapalat" w:cs="GHEA Grapalat"/>
          <w:b/>
          <w:bCs/>
          <w:sz w:val="20"/>
          <w:szCs w:val="20"/>
          <w:lang w:val="pt-BR"/>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 xml:space="preserve"> </w:t>
            </w:r>
            <w:r w:rsidRPr="003D3D16">
              <w:rPr>
                <w:rFonts w:ascii="GHEA Grapalat" w:hAnsi="GHEA Grapalat" w:cs="Arial"/>
                <w:b/>
                <w:sz w:val="20"/>
                <w:szCs w:val="20"/>
              </w:rPr>
              <w:t>«</w:t>
            </w:r>
            <w:r w:rsidR="007A7D5C">
              <w:rPr>
                <w:rFonts w:ascii="GHEA Grapalat" w:hAnsi="GHEA Grapalat" w:cs="Arial"/>
                <w:b/>
                <w:sz w:val="20"/>
                <w:szCs w:val="20"/>
              </w:rPr>
              <w:t>Տավուշի Պատրիկ Տէվէճեան</w:t>
            </w:r>
            <w:r w:rsidR="00FE053E">
              <w:rPr>
                <w:rFonts w:ascii="GHEA Grapalat" w:hAnsi="GHEA Grapalat" w:cs="Arial"/>
                <w:b/>
                <w:sz w:val="20"/>
                <w:szCs w:val="20"/>
              </w:rPr>
              <w:t xml:space="preserve"> </w:t>
            </w:r>
            <w:r w:rsidR="007A7D5C">
              <w:rPr>
                <w:rFonts w:ascii="GHEA Grapalat" w:hAnsi="GHEA Grapalat" w:cs="Arial"/>
                <w:b/>
                <w:sz w:val="20"/>
                <w:szCs w:val="20"/>
              </w:rPr>
              <w:t>տարածշրջանային քոլեջ</w:t>
            </w:r>
            <w:r w:rsidRPr="003D3D16">
              <w:rPr>
                <w:rFonts w:ascii="GHEA Grapalat" w:hAnsi="GHEA Grapalat" w:cs="Arial"/>
                <w:b/>
                <w:sz w:val="20"/>
                <w:szCs w:val="20"/>
              </w:rPr>
              <w:t xml:space="preserve">» </w:t>
            </w:r>
            <w:r w:rsidR="007A7D5C">
              <w:rPr>
                <w:rFonts w:ascii="GHEA Grapalat" w:hAnsi="GHEA Grapalat" w:cs="Arial"/>
                <w:b/>
                <w:sz w:val="20"/>
                <w:szCs w:val="20"/>
              </w:rPr>
              <w:t>հիմնադրամ</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FC4757">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FC4757"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rsidRPr="00595447">
              <w:rPr>
                <w:rFonts w:ascii="GHEA Grapalat" w:hAnsi="GHEA Grapalat" w:cs="Sylfaen"/>
                <w:sz w:val="20"/>
                <w:szCs w:val="20"/>
              </w:rPr>
              <w:t>ՀՎՀՀ</w:t>
            </w:r>
            <w:r w:rsidRPr="00595447">
              <w:rPr>
                <w:rFonts w:ascii="GHEA Grapalat" w:hAnsi="GHEA Grapalat" w:cs="Arial"/>
                <w:sz w:val="20"/>
                <w:szCs w:val="20"/>
              </w:rPr>
              <w:t>`</w:t>
            </w:r>
            <w:r>
              <w:rPr>
                <w:rFonts w:ascii="GHEA Grapalat" w:hAnsi="GHEA Grapalat" w:cs="Arial"/>
                <w:sz w:val="20"/>
                <w:szCs w:val="20"/>
              </w:rPr>
              <w:t xml:space="preserve"> </w:t>
            </w:r>
            <w:r w:rsidR="007A7D5C">
              <w:rPr>
                <w:rFonts w:ascii="GHEA Grapalat" w:hAnsi="GHEA Grapalat"/>
                <w:b/>
                <w:sz w:val="20"/>
              </w:rPr>
              <w:t>07601399</w:t>
            </w:r>
          </w:p>
        </w:tc>
      </w:tr>
      <w:tr w:rsidR="00FC475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2</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595447">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595447">
              <w:rPr>
                <w:rFonts w:ascii="GHEA Grapalat" w:hAnsi="GHEA Grapalat" w:cs="Sylfaen"/>
                <w:sz w:val="20"/>
                <w:szCs w:val="20"/>
              </w:rPr>
              <w:t xml:space="preserve"> (բանկ)</w:t>
            </w:r>
            <w:r w:rsidRPr="00595447">
              <w:rPr>
                <w:rFonts w:ascii="GHEA Grapalat" w:hAnsi="GHEA Grapalat" w:cs="Arial"/>
                <w:sz w:val="20"/>
                <w:szCs w:val="20"/>
              </w:rPr>
              <w:t>`</w:t>
            </w:r>
            <w:r>
              <w:rPr>
                <w:rFonts w:ascii="GHEA Grapalat" w:hAnsi="GHEA Grapalat" w:cs="Arial"/>
                <w:sz w:val="20"/>
                <w:szCs w:val="20"/>
              </w:rPr>
              <w:t xml:space="preserve"> </w:t>
            </w:r>
            <w:r>
              <w:rPr>
                <w:rFonts w:ascii="GHEA Grapalat" w:hAnsi="GHEA Grapalat"/>
                <w:b/>
                <w:sz w:val="20"/>
              </w:rPr>
              <w:t>«</w:t>
            </w:r>
            <w:r w:rsidR="007A7D5C">
              <w:rPr>
                <w:rFonts w:ascii="GHEA Grapalat" w:hAnsi="GHEA Grapalat"/>
                <w:b/>
                <w:sz w:val="20"/>
              </w:rPr>
              <w:t>ԱԿԲԱԲԱՆԿ</w:t>
            </w:r>
            <w:r w:rsidRPr="00262D0D">
              <w:rPr>
                <w:rFonts w:ascii="GHEA Grapalat" w:hAnsi="GHEA Grapalat"/>
                <w:b/>
                <w:sz w:val="20"/>
                <w:lang w:val="nb-NO"/>
              </w:rPr>
              <w:t xml:space="preserve">» </w:t>
            </w:r>
            <w:r>
              <w:rPr>
                <w:rFonts w:ascii="GHEA Grapalat" w:hAnsi="GHEA Grapalat"/>
                <w:b/>
                <w:sz w:val="20"/>
                <w:lang w:val="nb-NO"/>
              </w:rPr>
              <w:t>Բ</w:t>
            </w:r>
            <w:r w:rsidRPr="00262D0D">
              <w:rPr>
                <w:rFonts w:ascii="GHEA Grapalat" w:hAnsi="GHEA Grapalat"/>
                <w:b/>
                <w:sz w:val="20"/>
              </w:rPr>
              <w:t>ԲԸ</w:t>
            </w:r>
          </w:p>
        </w:tc>
      </w:tr>
      <w:tr w:rsidR="00FC475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sidR="007A7D5C">
              <w:rPr>
                <w:rFonts w:ascii="GHEA Grapalat" w:hAnsi="GHEA Grapalat"/>
                <w:b/>
                <w:sz w:val="20"/>
              </w:rPr>
              <w:t>220105140481000</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D0266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D0266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D0266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D0266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1174D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7F06AE" w:rsidRPr="00141550" w:rsidRDefault="000C34B3" w:rsidP="007F06AE">
      <w:pPr>
        <w:pStyle w:val="31"/>
        <w:spacing w:line="240" w:lineRule="auto"/>
        <w:jc w:val="right"/>
        <w:rPr>
          <w:rFonts w:ascii="GHEA Grapalat" w:hAnsi="GHEA Grapalat" w:cs="Arial"/>
          <w:b/>
          <w:lang w:val="es-ES"/>
        </w:rPr>
      </w:pPr>
      <w:r>
        <w:rPr>
          <w:rFonts w:ascii="GHEA Grapalat" w:hAnsi="GHEA Grapalat"/>
          <w:i/>
          <w:lang w:val="af-ZA"/>
        </w:rPr>
        <w:t>ՏՊՏՏՔՀ-ԳՀԱՊՁԲ-2025</w:t>
      </w:r>
      <w:r w:rsidR="00C408F2">
        <w:rPr>
          <w:rFonts w:ascii="GHEA Grapalat" w:hAnsi="GHEA Grapalat"/>
          <w:i/>
          <w:lang w:val="af-ZA"/>
        </w:rPr>
        <w:t>/</w:t>
      </w:r>
      <w:r>
        <w:rPr>
          <w:rFonts w:ascii="GHEA Grapalat" w:hAnsi="GHEA Grapalat"/>
          <w:i/>
          <w:lang w:val="af-ZA"/>
        </w:rPr>
        <w:t>1</w:t>
      </w:r>
      <w:r w:rsidR="00C408F2"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գնագշման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071D1C" w:rsidRPr="007F06AE" w:rsidRDefault="00071D1C" w:rsidP="00EF3662">
      <w:pPr>
        <w:jc w:val="right"/>
        <w:rPr>
          <w:rFonts w:ascii="GHEA Grapalat" w:hAnsi="GHEA Grapalat"/>
          <w:i/>
          <w:sz w:val="20"/>
          <w:lang w:val="es-ES"/>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674929" w:rsidRDefault="00071D1C" w:rsidP="00EF3662">
      <w:pPr>
        <w:ind w:left="-142" w:firstLine="142"/>
        <w:jc w:val="center"/>
        <w:rPr>
          <w:rFonts w:ascii="GHEA Grapalat" w:hAnsi="GHEA Grapalat"/>
          <w:b/>
          <w:sz w:val="22"/>
          <w:szCs w:val="22"/>
          <w:u w:val="single"/>
          <w:lang w:val="hy-AM"/>
        </w:rPr>
      </w:pPr>
      <w:r w:rsidRPr="00674929">
        <w:rPr>
          <w:rFonts w:ascii="GHEA Grapalat" w:hAnsi="GHEA Grapalat"/>
          <w:b/>
          <w:sz w:val="22"/>
          <w:szCs w:val="22"/>
          <w:lang w:val="hy-AM"/>
        </w:rPr>
        <w:t xml:space="preserve">N </w:t>
      </w:r>
      <w:r w:rsidR="000C34B3">
        <w:rPr>
          <w:rFonts w:ascii="GHEA Grapalat" w:hAnsi="GHEA Grapalat"/>
          <w:b/>
          <w:i/>
          <w:sz w:val="20"/>
          <w:szCs w:val="20"/>
          <w:lang w:val="af-ZA"/>
        </w:rPr>
        <w:t>ՏՊՏՏՔՀ-ԳՀԱՊՁԲ-2025</w:t>
      </w:r>
      <w:r w:rsidR="00C408F2" w:rsidRPr="00C408F2">
        <w:rPr>
          <w:rFonts w:ascii="GHEA Grapalat" w:hAnsi="GHEA Grapalat"/>
          <w:b/>
          <w:i/>
          <w:sz w:val="20"/>
          <w:szCs w:val="20"/>
          <w:lang w:val="af-ZA"/>
        </w:rPr>
        <w:t>/</w:t>
      </w:r>
      <w:r w:rsidR="000C34B3">
        <w:rPr>
          <w:rFonts w:ascii="GHEA Grapalat" w:hAnsi="GHEA Grapalat"/>
          <w:b/>
          <w:i/>
          <w:sz w:val="20"/>
          <w:szCs w:val="20"/>
          <w:lang w:val="af-ZA"/>
        </w:rPr>
        <w:t>1</w:t>
      </w:r>
      <w:r w:rsidR="00C408F2" w:rsidRPr="00C71A1F">
        <w:rPr>
          <w:rFonts w:ascii="GHEA Grapalat" w:hAnsi="GHEA Grapalat" w:cs="Sylfaen"/>
          <w:i/>
          <w:sz w:val="20"/>
          <w:szCs w:val="20"/>
          <w:lang w:val="hy-AM"/>
        </w:rPr>
        <w:t xml:space="preserve">    </w:t>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382FC1" w:rsidP="00EF3662">
      <w:pPr>
        <w:ind w:firstLine="720"/>
        <w:jc w:val="both"/>
        <w:rPr>
          <w:rFonts w:ascii="GHEA Grapalat" w:hAnsi="GHEA Grapalat"/>
          <w:sz w:val="20"/>
          <w:lang w:val="hy-AM"/>
        </w:rPr>
      </w:pPr>
      <w:r w:rsidRPr="008D16BD">
        <w:rPr>
          <w:rFonts w:ascii="GHEA Grapalat" w:hAnsi="GHEA Grapalat"/>
          <w:sz w:val="20"/>
          <w:szCs w:val="20"/>
          <w:lang w:val="hy-AM"/>
        </w:rPr>
        <w:t>«</w:t>
      </w:r>
      <w:r w:rsidR="00C408F2" w:rsidRPr="00C408F2">
        <w:rPr>
          <w:rFonts w:ascii="GHEA Grapalat" w:hAnsi="GHEA Grapalat"/>
          <w:sz w:val="20"/>
          <w:szCs w:val="20"/>
          <w:lang w:val="hy-AM"/>
        </w:rPr>
        <w:t>Տավուշի Պատրիկ Տէվէճէան տարածաշրջանային քոլեջ</w:t>
      </w:r>
      <w:r w:rsidR="00C408F2">
        <w:rPr>
          <w:rFonts w:ascii="GHEA Grapalat" w:hAnsi="GHEA Grapalat"/>
          <w:sz w:val="20"/>
          <w:szCs w:val="20"/>
          <w:lang w:val="hy-AM"/>
        </w:rPr>
        <w:t>»</w:t>
      </w:r>
      <w:r w:rsidR="00C408F2" w:rsidRPr="00C408F2">
        <w:rPr>
          <w:rFonts w:ascii="GHEA Grapalat" w:hAnsi="GHEA Grapalat"/>
          <w:sz w:val="20"/>
          <w:szCs w:val="20"/>
          <w:lang w:val="hy-AM"/>
        </w:rPr>
        <w:t xml:space="preserve"> հիմնադրամը</w:t>
      </w:r>
      <w:r>
        <w:rPr>
          <w:rFonts w:ascii="GHEA Grapalat" w:hAnsi="GHEA Grapalat"/>
          <w:sz w:val="20"/>
          <w:szCs w:val="20"/>
          <w:lang w:val="hy-AM"/>
        </w:rPr>
        <w:t xml:space="preserve"> ի դեմս</w:t>
      </w:r>
      <w:r w:rsidR="00C408F2" w:rsidRPr="00C408F2">
        <w:rPr>
          <w:rFonts w:ascii="GHEA Grapalat" w:hAnsi="GHEA Grapalat"/>
          <w:sz w:val="20"/>
          <w:szCs w:val="20"/>
          <w:lang w:val="hy-AM"/>
        </w:rPr>
        <w:t xml:space="preserve"> գործադիր </w:t>
      </w:r>
      <w:r>
        <w:rPr>
          <w:rFonts w:ascii="GHEA Grapalat" w:hAnsi="GHEA Grapalat"/>
          <w:sz w:val="20"/>
          <w:szCs w:val="20"/>
          <w:lang w:val="hy-AM"/>
        </w:rPr>
        <w:t xml:space="preserve"> </w:t>
      </w:r>
      <w:r w:rsidRPr="008D16BD">
        <w:rPr>
          <w:rFonts w:ascii="GHEA Grapalat" w:hAnsi="GHEA Grapalat"/>
          <w:sz w:val="20"/>
          <w:szCs w:val="20"/>
          <w:lang w:val="hy-AM"/>
        </w:rPr>
        <w:t>տնօրեն</w:t>
      </w:r>
      <w:r w:rsidR="00C408F2" w:rsidRPr="00C408F2">
        <w:rPr>
          <w:rFonts w:ascii="GHEA Grapalat" w:hAnsi="GHEA Grapalat"/>
          <w:sz w:val="20"/>
          <w:szCs w:val="20"/>
          <w:lang w:val="hy-AM"/>
        </w:rPr>
        <w:t>ի ժ/պ</w:t>
      </w:r>
      <w:r w:rsidRPr="008D16BD">
        <w:rPr>
          <w:rFonts w:ascii="GHEA Grapalat" w:hAnsi="GHEA Grapalat"/>
          <w:sz w:val="20"/>
          <w:szCs w:val="20"/>
          <w:lang w:val="hy-AM"/>
        </w:rPr>
        <w:t xml:space="preserve"> </w:t>
      </w:r>
      <w:r w:rsidR="00C408F2" w:rsidRPr="00C408F2">
        <w:rPr>
          <w:rFonts w:ascii="GHEA Grapalat" w:hAnsi="GHEA Grapalat"/>
          <w:sz w:val="20"/>
          <w:szCs w:val="20"/>
          <w:lang w:val="hy-AM"/>
        </w:rPr>
        <w:t>Հ</w:t>
      </w:r>
      <w:r w:rsidRPr="008D16BD">
        <w:rPr>
          <w:rFonts w:ascii="GHEA Grapalat" w:hAnsi="GHEA Grapalat"/>
          <w:sz w:val="20"/>
          <w:szCs w:val="20"/>
          <w:lang w:val="hy-AM"/>
        </w:rPr>
        <w:t xml:space="preserve">. </w:t>
      </w:r>
      <w:r w:rsidR="00C408F2" w:rsidRPr="00C408F2">
        <w:rPr>
          <w:rFonts w:ascii="GHEA Grapalat" w:hAnsi="GHEA Grapalat"/>
          <w:sz w:val="20"/>
          <w:szCs w:val="20"/>
          <w:lang w:val="hy-AM"/>
        </w:rPr>
        <w:t>Բրուտյանի</w:t>
      </w:r>
      <w:r w:rsidRPr="008D16BD">
        <w:rPr>
          <w:rFonts w:ascii="GHEA Grapalat" w:hAnsi="GHEA Grapalat"/>
          <w:sz w:val="20"/>
          <w:szCs w:val="20"/>
          <w:lang w:val="hy-AM"/>
        </w:rPr>
        <w:t>, որը</w:t>
      </w:r>
      <w:r w:rsidRPr="00864564">
        <w:rPr>
          <w:rFonts w:ascii="GHEA Grapalat" w:hAnsi="GHEA Grapalat"/>
          <w:sz w:val="20"/>
          <w:lang w:val="hy-AM"/>
        </w:rPr>
        <w:t xml:space="preserve"> գործում է</w:t>
      </w:r>
      <w:r w:rsidRPr="006D5B24">
        <w:rPr>
          <w:rFonts w:ascii="GHEA Grapalat" w:hAnsi="GHEA Grapalat"/>
          <w:sz w:val="20"/>
          <w:u w:val="single"/>
          <w:lang w:val="hy-AM"/>
        </w:rPr>
        <w:t xml:space="preserve">                                    </w:t>
      </w:r>
      <w:r w:rsidR="00E77FC8" w:rsidRPr="00E77FC8">
        <w:rPr>
          <w:rFonts w:ascii="GHEA Grapalat" w:hAnsi="GHEA Grapalat"/>
          <w:sz w:val="20"/>
          <w:lang w:val="hy-AM"/>
        </w:rPr>
        <w:t>հիմնադրամ</w:t>
      </w:r>
      <w:r w:rsidRPr="006D5B24">
        <w:rPr>
          <w:rFonts w:ascii="GHEA Grapalat" w:hAnsi="GHEA Grapalat"/>
          <w:sz w:val="20"/>
          <w:lang w:val="hy-AM"/>
        </w:rPr>
        <w:t>ի</w:t>
      </w:r>
      <w:r w:rsidRPr="00A71D81">
        <w:rPr>
          <w:rFonts w:ascii="GHEA Grapalat" w:hAnsi="GHEA Grapalat"/>
          <w:sz w:val="20"/>
          <w:lang w:val="hy-AM"/>
        </w:rPr>
        <w:t xml:space="preserve">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82FC1">
        <w:rPr>
          <w:rFonts w:ascii="GHEA Grapalat" w:hAnsi="GHEA Grapalat"/>
          <w:sz w:val="20"/>
          <w:u w:val="single"/>
          <w:lang w:val="hy-AM"/>
        </w:rPr>
        <w:t>7</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382FC1">
        <w:rPr>
          <w:rFonts w:ascii="GHEA Grapalat" w:hAnsi="GHEA Grapalat"/>
          <w:sz w:val="20"/>
          <w:u w:val="single"/>
          <w:lang w:val="hy-AM"/>
        </w:rPr>
        <w:t>7</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2FC1">
        <w:rPr>
          <w:rFonts w:ascii="GHEA Grapalat" w:hAnsi="GHEA Grapalat"/>
          <w:sz w:val="20"/>
          <w:lang w:val="hy-AM"/>
        </w:rPr>
        <w:t>25</w:t>
      </w:r>
      <w:r w:rsidRPr="00A71D81">
        <w:rPr>
          <w:rFonts w:ascii="GHEA Grapalat" w:hAnsi="GHEA Grapalat"/>
          <w:sz w:val="20"/>
          <w:lang w:val="hy-AM"/>
        </w:rPr>
        <w:t xml:space="preserve">-ը: </w:t>
      </w:r>
    </w:p>
    <w:p w:rsidR="00385051" w:rsidRPr="00382FC1" w:rsidRDefault="00382FC1" w:rsidP="00385051">
      <w:pPr>
        <w:ind w:firstLine="709"/>
        <w:jc w:val="both"/>
        <w:rPr>
          <w:rFonts w:ascii="GHEA Grapalat" w:hAnsi="GHEA Grapalat"/>
          <w:sz w:val="20"/>
          <w:szCs w:val="20"/>
          <w:lang w:val="hy-AM"/>
        </w:rPr>
      </w:pPr>
      <w:r w:rsidRPr="00382FC1">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385051" w:rsidRPr="00382FC1">
        <w:rPr>
          <w:rFonts w:ascii="GHEA Grapalat" w:hAnsi="GHEA Grapalat"/>
          <w:sz w:val="20"/>
          <w:szCs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382FC1">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382FC1">
        <w:rPr>
          <w:rFonts w:ascii="GHEA Grapalat" w:hAnsi="GHEA Grapalat" w:cs="Sylfaen"/>
          <w:sz w:val="20"/>
          <w:szCs w:val="20"/>
          <w:u w:val="single"/>
          <w:lang w:val="hy-AM"/>
        </w:rPr>
        <w:t>3</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7"/>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382FC1">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674929" w:rsidRPr="00AE2768" w:rsidRDefault="00674929" w:rsidP="00674929">
      <w:pPr>
        <w:ind w:firstLine="709"/>
        <w:jc w:val="both"/>
        <w:rPr>
          <w:rFonts w:ascii="GHEA Grapalat" w:hAnsi="GHEA Grapalat"/>
          <w:sz w:val="20"/>
          <w:lang w:val="hy-AM"/>
        </w:rPr>
      </w:pPr>
    </w:p>
    <w:p w:rsidR="00674929" w:rsidRPr="00AE2768" w:rsidRDefault="00674929" w:rsidP="00674929">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674929" w:rsidRPr="00AE2768" w:rsidTr="003A6C1B">
        <w:tc>
          <w:tcPr>
            <w:tcW w:w="4536" w:type="dxa"/>
          </w:tcPr>
          <w:p w:rsidR="00674929" w:rsidRPr="00AE2768" w:rsidRDefault="00674929" w:rsidP="003A6C1B">
            <w:pPr>
              <w:jc w:val="center"/>
              <w:rPr>
                <w:rFonts w:ascii="GHEA Grapalat" w:hAnsi="GHEA Grapalat" w:cs="Sylfaen"/>
                <w:b/>
                <w:bCs/>
                <w:lang w:val="nb-NO"/>
              </w:rPr>
            </w:pPr>
            <w:r w:rsidRPr="00AE2768">
              <w:rPr>
                <w:rFonts w:ascii="GHEA Grapalat" w:hAnsi="GHEA Grapalat" w:cs="Sylfaen"/>
                <w:b/>
                <w:bCs/>
                <w:lang w:val="nb-NO"/>
              </w:rPr>
              <w:t>ԳՆՈՐԴ</w:t>
            </w:r>
          </w:p>
          <w:p w:rsidR="00674929" w:rsidRPr="0099607A" w:rsidRDefault="00674929" w:rsidP="003A6C1B">
            <w:pPr>
              <w:tabs>
                <w:tab w:val="left" w:pos="7335"/>
              </w:tabs>
              <w:jc w:val="center"/>
              <w:rPr>
                <w:rFonts w:ascii="GHEA Grapalat" w:hAnsi="GHEA Grapalat"/>
                <w:b/>
                <w:sz w:val="20"/>
                <w:szCs w:val="20"/>
                <w:lang w:val="nb-NO"/>
              </w:rPr>
            </w:pPr>
            <w:r w:rsidRPr="00565FD3">
              <w:rPr>
                <w:rFonts w:ascii="GHEA Grapalat" w:hAnsi="GHEA Grapalat"/>
                <w:b/>
                <w:sz w:val="20"/>
                <w:szCs w:val="20"/>
                <w:lang w:val="hy-AM"/>
              </w:rPr>
              <w:t>՛՛</w:t>
            </w:r>
            <w:r w:rsidR="0099607A" w:rsidRPr="00533490">
              <w:rPr>
                <w:rFonts w:ascii="GHEA Grapalat" w:hAnsi="GHEA Grapalat"/>
                <w:b/>
                <w:sz w:val="20"/>
                <w:szCs w:val="20"/>
                <w:lang w:val="hy-AM"/>
              </w:rPr>
              <w:t>Տավուշի</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Պատրիկ</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Տէվէճեան</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տարածաշրջանային</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քոլեջ</w:t>
            </w:r>
            <w:r w:rsidR="0099607A">
              <w:rPr>
                <w:rFonts w:ascii="GHEA Grapalat" w:hAnsi="GHEA Grapalat"/>
                <w:b/>
                <w:sz w:val="20"/>
                <w:szCs w:val="20"/>
                <w:lang w:val="hy-AM"/>
              </w:rPr>
              <w:t xml:space="preserve"> ՛՛ </w:t>
            </w:r>
            <w:r w:rsidR="0099607A" w:rsidRPr="00533490">
              <w:rPr>
                <w:rFonts w:ascii="GHEA Grapalat" w:hAnsi="GHEA Grapalat"/>
                <w:b/>
                <w:sz w:val="20"/>
                <w:szCs w:val="20"/>
                <w:lang w:val="hy-AM"/>
              </w:rPr>
              <w:t>հիմնադրամ</w:t>
            </w:r>
          </w:p>
          <w:p w:rsidR="0099607A" w:rsidRPr="0099607A" w:rsidRDefault="00674929" w:rsidP="0099607A">
            <w:pPr>
              <w:tabs>
                <w:tab w:val="left" w:pos="9540"/>
              </w:tabs>
              <w:jc w:val="center"/>
              <w:rPr>
                <w:rFonts w:ascii="GHEA Grapalat" w:hAnsi="GHEA Grapalat"/>
                <w:b/>
                <w:sz w:val="20"/>
                <w:lang w:val="nb-NO"/>
              </w:rPr>
            </w:pPr>
            <w:r w:rsidRPr="00565FD3">
              <w:rPr>
                <w:rFonts w:ascii="GHEA Grapalat" w:hAnsi="GHEA Grapalat"/>
                <w:b/>
                <w:sz w:val="20"/>
                <w:lang w:val="hy-AM"/>
              </w:rPr>
              <w:t xml:space="preserve">ք. </w:t>
            </w:r>
            <w:r w:rsidR="0099607A">
              <w:rPr>
                <w:rFonts w:ascii="GHEA Grapalat" w:hAnsi="GHEA Grapalat"/>
                <w:b/>
                <w:sz w:val="20"/>
              </w:rPr>
              <w:t>Իջևան</w:t>
            </w:r>
            <w:r w:rsidRPr="00565FD3">
              <w:rPr>
                <w:rFonts w:ascii="GHEA Grapalat" w:hAnsi="GHEA Grapalat"/>
                <w:b/>
                <w:sz w:val="20"/>
                <w:lang w:val="hy-AM"/>
              </w:rPr>
              <w:t xml:space="preserve">, </w:t>
            </w:r>
            <w:r w:rsidR="0099607A">
              <w:rPr>
                <w:rFonts w:ascii="GHEA Grapalat" w:hAnsi="GHEA Grapalat"/>
                <w:b/>
                <w:sz w:val="20"/>
              </w:rPr>
              <w:t>Նալբանդյան</w:t>
            </w:r>
            <w:r w:rsidR="0099607A">
              <w:rPr>
                <w:rFonts w:ascii="GHEA Grapalat" w:hAnsi="GHEA Grapalat"/>
                <w:b/>
                <w:sz w:val="20"/>
                <w:lang w:val="hy-AM"/>
              </w:rPr>
              <w:t xml:space="preserve">, </w:t>
            </w:r>
            <w:r w:rsidR="0099607A" w:rsidRPr="0099607A">
              <w:rPr>
                <w:rFonts w:ascii="GHEA Grapalat" w:hAnsi="GHEA Grapalat"/>
                <w:b/>
                <w:sz w:val="20"/>
                <w:lang w:val="nb-NO"/>
              </w:rPr>
              <w:t>5</w:t>
            </w:r>
          </w:p>
          <w:p w:rsidR="00674929" w:rsidRPr="0099607A" w:rsidRDefault="00674929" w:rsidP="003A6C1B">
            <w:pPr>
              <w:tabs>
                <w:tab w:val="left" w:pos="9540"/>
              </w:tabs>
              <w:jc w:val="center"/>
              <w:rPr>
                <w:rFonts w:ascii="GHEA Grapalat" w:hAnsi="GHEA Grapalat"/>
                <w:b/>
                <w:sz w:val="20"/>
                <w:lang w:val="nb-NO"/>
              </w:rPr>
            </w:pPr>
            <w:r w:rsidRPr="00565FD3">
              <w:rPr>
                <w:rFonts w:ascii="GHEA Grapalat" w:hAnsi="GHEA Grapalat"/>
                <w:b/>
                <w:sz w:val="20"/>
                <w:lang w:val="hy-AM"/>
              </w:rPr>
              <w:t>ՀՎՀՀ-</w:t>
            </w:r>
            <w:r w:rsidR="0099607A" w:rsidRPr="0099607A">
              <w:rPr>
                <w:rFonts w:ascii="GHEA Grapalat" w:hAnsi="GHEA Grapalat"/>
                <w:b/>
                <w:sz w:val="20"/>
                <w:lang w:val="nb-NO"/>
              </w:rPr>
              <w:t>07601399</w:t>
            </w:r>
          </w:p>
          <w:p w:rsidR="00674929" w:rsidRPr="00387D17" w:rsidRDefault="00674929" w:rsidP="003A6C1B">
            <w:pPr>
              <w:tabs>
                <w:tab w:val="left" w:pos="9540"/>
              </w:tabs>
              <w:jc w:val="center"/>
              <w:rPr>
                <w:rFonts w:ascii="GHEA Grapalat" w:hAnsi="GHEA Grapalat"/>
                <w:b/>
                <w:sz w:val="20"/>
                <w:lang w:val="hy-AM"/>
              </w:rPr>
            </w:pPr>
            <w:r w:rsidRPr="00565FD3">
              <w:rPr>
                <w:rFonts w:ascii="GHEA Grapalat" w:hAnsi="GHEA Grapalat"/>
                <w:b/>
                <w:sz w:val="20"/>
                <w:lang w:val="hy-AM"/>
              </w:rPr>
              <w:t xml:space="preserve">Հ/Հ- </w:t>
            </w:r>
            <w:r w:rsidR="0099607A" w:rsidRPr="0099607A">
              <w:rPr>
                <w:rFonts w:ascii="Sylfaen" w:hAnsi="Sylfaen" w:cs="Arial"/>
                <w:lang w:val="nb-NO"/>
              </w:rPr>
              <w:t>220105140481000</w:t>
            </w:r>
            <w:r w:rsidRPr="00565FD3">
              <w:rPr>
                <w:rFonts w:ascii="GHEA Grapalat" w:hAnsi="GHEA Grapalat"/>
                <w:b/>
                <w:sz w:val="20"/>
                <w:lang w:val="hy-AM"/>
              </w:rPr>
              <w:t xml:space="preserve">                                                         ՛՛</w:t>
            </w:r>
            <w:r w:rsidR="0099607A">
              <w:rPr>
                <w:rFonts w:ascii="GHEA Grapalat" w:hAnsi="GHEA Grapalat"/>
                <w:b/>
                <w:sz w:val="20"/>
              </w:rPr>
              <w:t>ԱԿԲԱԲԱՆԿ</w:t>
            </w:r>
            <w:r w:rsidRPr="00565FD3">
              <w:rPr>
                <w:rFonts w:ascii="GHEA Grapalat" w:hAnsi="GHEA Grapalat"/>
                <w:b/>
                <w:sz w:val="20"/>
                <w:lang w:val="hy-AM"/>
              </w:rPr>
              <w:t xml:space="preserve">՛՛ </w:t>
            </w:r>
            <w:r w:rsidRPr="003312A5">
              <w:rPr>
                <w:rFonts w:ascii="GHEA Grapalat" w:hAnsi="GHEA Grapalat"/>
                <w:b/>
                <w:sz w:val="20"/>
                <w:lang w:val="hy-AM"/>
              </w:rPr>
              <w:t>Բ</w:t>
            </w:r>
            <w:r>
              <w:rPr>
                <w:rFonts w:ascii="GHEA Grapalat" w:hAnsi="GHEA Grapalat"/>
                <w:b/>
                <w:sz w:val="20"/>
                <w:lang w:val="hy-AM"/>
              </w:rPr>
              <w:t>ԲԸ</w:t>
            </w:r>
          </w:p>
          <w:p w:rsidR="00674929" w:rsidRPr="00AE2768" w:rsidRDefault="00674929" w:rsidP="003A6C1B">
            <w:pPr>
              <w:rPr>
                <w:rFonts w:ascii="GHEA Grapalat" w:hAnsi="GHEA Grapalat"/>
                <w:lang w:val="hy-AM"/>
              </w:rPr>
            </w:pPr>
          </w:p>
          <w:p w:rsidR="00674929" w:rsidRPr="00AE2768" w:rsidRDefault="00674929" w:rsidP="003A6C1B">
            <w:pPr>
              <w:jc w:val="center"/>
              <w:rPr>
                <w:rFonts w:ascii="GHEA Grapalat" w:hAnsi="GHEA Grapalat"/>
                <w:lang w:val="hy-AM"/>
              </w:rPr>
            </w:pPr>
            <w:r w:rsidRPr="00AE2768">
              <w:rPr>
                <w:rFonts w:ascii="GHEA Grapalat" w:hAnsi="GHEA Grapalat"/>
                <w:lang w:val="hy-AM"/>
              </w:rPr>
              <w:t>---------------------------------</w:t>
            </w:r>
          </w:p>
          <w:p w:rsidR="00674929" w:rsidRPr="00AE2768" w:rsidRDefault="00674929" w:rsidP="003A6C1B">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674929" w:rsidRPr="00AE2768" w:rsidRDefault="00674929" w:rsidP="003A6C1B">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674929" w:rsidRPr="00AE2768" w:rsidRDefault="00674929" w:rsidP="003A6C1B">
            <w:pPr>
              <w:jc w:val="center"/>
              <w:rPr>
                <w:rFonts w:ascii="GHEA Grapalat" w:hAnsi="GHEA Grapalat"/>
                <w:lang w:val="hy-AM"/>
              </w:rPr>
            </w:pPr>
          </w:p>
        </w:tc>
        <w:tc>
          <w:tcPr>
            <w:tcW w:w="4343" w:type="dxa"/>
          </w:tcPr>
          <w:p w:rsidR="00674929" w:rsidRPr="00AE2768" w:rsidRDefault="00674929" w:rsidP="003A6C1B">
            <w:pPr>
              <w:jc w:val="center"/>
              <w:rPr>
                <w:rFonts w:ascii="GHEA Grapalat" w:hAnsi="GHEA Grapalat" w:cs="Sylfaen"/>
                <w:b/>
                <w:bCs/>
                <w:lang w:val="hy-AM"/>
              </w:rPr>
            </w:pPr>
            <w:r w:rsidRPr="00AE2768">
              <w:rPr>
                <w:rFonts w:ascii="GHEA Grapalat" w:hAnsi="GHEA Grapalat" w:cs="Sylfaen"/>
                <w:b/>
                <w:bCs/>
                <w:lang w:val="hy-AM"/>
              </w:rPr>
              <w:t>ՎԱՃԱՌՈՂ</w:t>
            </w:r>
          </w:p>
          <w:p w:rsidR="00674929" w:rsidRPr="00AE2768" w:rsidRDefault="00674929" w:rsidP="003A6C1B">
            <w:pPr>
              <w:jc w:val="center"/>
              <w:rPr>
                <w:rFonts w:ascii="GHEA Grapalat" w:hAnsi="GHEA Grapalat"/>
                <w:lang w:val="hy-AM"/>
              </w:rPr>
            </w:pPr>
          </w:p>
          <w:p w:rsidR="00674929" w:rsidRDefault="00674929" w:rsidP="003A6C1B">
            <w:pPr>
              <w:jc w:val="center"/>
              <w:rPr>
                <w:rFonts w:ascii="GHEA Grapalat" w:hAnsi="GHEA Grapalat"/>
              </w:rPr>
            </w:pPr>
          </w:p>
          <w:p w:rsidR="00674929" w:rsidRDefault="00674929" w:rsidP="003A6C1B">
            <w:pPr>
              <w:jc w:val="center"/>
              <w:rPr>
                <w:rFonts w:ascii="GHEA Grapalat" w:hAnsi="GHEA Grapalat"/>
              </w:rPr>
            </w:pPr>
          </w:p>
          <w:p w:rsidR="00674929" w:rsidRDefault="00674929" w:rsidP="003A6C1B">
            <w:pPr>
              <w:jc w:val="center"/>
              <w:rPr>
                <w:rFonts w:ascii="GHEA Grapalat" w:hAnsi="GHEA Grapalat"/>
              </w:rPr>
            </w:pPr>
          </w:p>
          <w:p w:rsidR="00674929" w:rsidRPr="004C63C5" w:rsidRDefault="00674929" w:rsidP="003A6C1B">
            <w:pPr>
              <w:jc w:val="center"/>
              <w:rPr>
                <w:rFonts w:ascii="GHEA Grapalat" w:hAnsi="GHEA Grapalat"/>
              </w:rPr>
            </w:pPr>
          </w:p>
          <w:p w:rsidR="00674929" w:rsidRPr="00AE2768" w:rsidRDefault="00674929" w:rsidP="003A6C1B">
            <w:pPr>
              <w:jc w:val="center"/>
              <w:rPr>
                <w:rFonts w:ascii="GHEA Grapalat" w:hAnsi="GHEA Grapalat"/>
                <w:lang w:val="hy-AM"/>
              </w:rPr>
            </w:pPr>
            <w:r w:rsidRPr="00AE2768">
              <w:rPr>
                <w:rFonts w:ascii="GHEA Grapalat" w:hAnsi="GHEA Grapalat"/>
                <w:lang w:val="hy-AM"/>
              </w:rPr>
              <w:t>---------------------------------</w:t>
            </w:r>
          </w:p>
          <w:p w:rsidR="00674929" w:rsidRPr="00AE2768" w:rsidRDefault="00674929" w:rsidP="003A6C1B">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674929" w:rsidRPr="00AE2768" w:rsidRDefault="00674929" w:rsidP="003A6C1B">
            <w:pPr>
              <w:jc w:val="center"/>
              <w:rPr>
                <w:rFonts w:ascii="GHEA Grapalat" w:hAnsi="GHEA Grapalat"/>
                <w:sz w:val="22"/>
                <w:szCs w:val="22"/>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bl>
    <w:p w:rsidR="00674929" w:rsidRPr="00AE2768" w:rsidRDefault="00674929" w:rsidP="00674929">
      <w:pPr>
        <w:rPr>
          <w:rFonts w:ascii="GHEA Grapalat" w:hAnsi="GHEA Grapalat"/>
          <w:sz w:val="20"/>
          <w:lang w:val="hy-AM"/>
        </w:rPr>
      </w:pPr>
    </w:p>
    <w:p w:rsidR="00674929" w:rsidRPr="00AE2768" w:rsidRDefault="00674929" w:rsidP="00674929">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674929" w:rsidRPr="00595447" w:rsidRDefault="00674929" w:rsidP="00674929">
      <w:pPr>
        <w:jc w:val="center"/>
        <w:rPr>
          <w:rFonts w:ascii="GHEA Grapalat" w:hAnsi="GHEA Grapalat"/>
          <w:sz w:val="20"/>
          <w:lang w:val="hy-AM"/>
        </w:rPr>
      </w:pPr>
      <w:r w:rsidRPr="00595447">
        <w:rPr>
          <w:rFonts w:ascii="GHEA Grapalat" w:hAnsi="GHEA Grapalat"/>
          <w:sz w:val="20"/>
          <w:lang w:val="hy-AM"/>
        </w:rPr>
        <w:t>ՏԵԽՆԻԿԱԿԱՆ ԲՆՈՒԹԱԳԻՐ - ԳՆՄԱՆ ԺԱՄԱՆԱԿԱՑՈՒՅՑ*</w:t>
      </w:r>
    </w:p>
    <w:p w:rsidR="00674929" w:rsidRPr="00595447" w:rsidRDefault="00674929" w:rsidP="00674929">
      <w:pPr>
        <w:jc w:val="center"/>
        <w:rPr>
          <w:rFonts w:ascii="GHEA Grapalat" w:hAnsi="GHEA Grapalat"/>
          <w:sz w:val="20"/>
          <w:lang w:val="hy-AM"/>
        </w:rPr>
      </w:pP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t xml:space="preserve">                                                                ՀՀ դրամ</w:t>
      </w: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8"/>
        <w:gridCol w:w="1559"/>
        <w:gridCol w:w="4394"/>
        <w:gridCol w:w="993"/>
        <w:gridCol w:w="850"/>
        <w:gridCol w:w="1276"/>
        <w:gridCol w:w="992"/>
        <w:gridCol w:w="1134"/>
        <w:gridCol w:w="709"/>
        <w:gridCol w:w="1984"/>
      </w:tblGrid>
      <w:tr w:rsidR="00674929" w:rsidRPr="00595447" w:rsidTr="003A6C1B">
        <w:tc>
          <w:tcPr>
            <w:tcW w:w="16160" w:type="dxa"/>
            <w:gridSpan w:val="11"/>
          </w:tcPr>
          <w:p w:rsidR="00674929" w:rsidRPr="00595447" w:rsidRDefault="00674929" w:rsidP="003A6C1B">
            <w:pPr>
              <w:jc w:val="center"/>
              <w:rPr>
                <w:rFonts w:ascii="GHEA Grapalat" w:hAnsi="GHEA Grapalat"/>
                <w:sz w:val="18"/>
              </w:rPr>
            </w:pPr>
            <w:r w:rsidRPr="00595447">
              <w:rPr>
                <w:rFonts w:ascii="GHEA Grapalat" w:hAnsi="GHEA Grapalat"/>
                <w:sz w:val="18"/>
              </w:rPr>
              <w:t>Ապրանքի</w:t>
            </w:r>
          </w:p>
        </w:tc>
      </w:tr>
      <w:tr w:rsidR="00674929" w:rsidRPr="00595447" w:rsidTr="00174442">
        <w:trPr>
          <w:trHeight w:val="219"/>
        </w:trPr>
        <w:tc>
          <w:tcPr>
            <w:tcW w:w="851" w:type="dxa"/>
            <w:vMerge w:val="restart"/>
            <w:vAlign w:val="center"/>
          </w:tcPr>
          <w:p w:rsidR="00674929" w:rsidRPr="00B1493D" w:rsidRDefault="00674929" w:rsidP="003A6C1B">
            <w:pPr>
              <w:jc w:val="center"/>
              <w:rPr>
                <w:rFonts w:ascii="GHEA Grapalat" w:hAnsi="GHEA Grapalat"/>
                <w:sz w:val="16"/>
                <w:szCs w:val="16"/>
              </w:rPr>
            </w:pPr>
            <w:r w:rsidRPr="00B1493D">
              <w:rPr>
                <w:rFonts w:ascii="GHEA Grapalat" w:hAnsi="GHEA Grapalat"/>
                <w:sz w:val="16"/>
                <w:szCs w:val="16"/>
              </w:rPr>
              <w:t>հրավերով նախա</w:t>
            </w:r>
            <w:r>
              <w:rPr>
                <w:rFonts w:ascii="GHEA Grapalat" w:hAnsi="GHEA Grapalat"/>
                <w:sz w:val="16"/>
                <w:szCs w:val="16"/>
              </w:rPr>
              <w:t>-</w:t>
            </w:r>
            <w:r w:rsidRPr="00B1493D">
              <w:rPr>
                <w:rFonts w:ascii="GHEA Grapalat" w:hAnsi="GHEA Grapalat"/>
                <w:sz w:val="16"/>
                <w:szCs w:val="16"/>
              </w:rPr>
              <w:t>տեսված չափա</w:t>
            </w:r>
            <w:r>
              <w:rPr>
                <w:rFonts w:ascii="GHEA Grapalat" w:hAnsi="GHEA Grapalat"/>
                <w:sz w:val="16"/>
                <w:szCs w:val="16"/>
              </w:rPr>
              <w:t>-</w:t>
            </w:r>
            <w:r w:rsidRPr="00B1493D">
              <w:rPr>
                <w:rFonts w:ascii="GHEA Grapalat" w:hAnsi="GHEA Grapalat"/>
                <w:sz w:val="16"/>
                <w:szCs w:val="16"/>
              </w:rPr>
              <w:t>բաժնի համարը</w:t>
            </w:r>
          </w:p>
        </w:tc>
        <w:tc>
          <w:tcPr>
            <w:tcW w:w="1418" w:type="dxa"/>
            <w:vMerge w:val="restart"/>
            <w:vAlign w:val="center"/>
          </w:tcPr>
          <w:p w:rsidR="00674929" w:rsidRPr="00B1493D" w:rsidRDefault="00674929" w:rsidP="003A6C1B">
            <w:pPr>
              <w:jc w:val="center"/>
              <w:rPr>
                <w:rFonts w:ascii="GHEA Grapalat" w:hAnsi="GHEA Grapalat"/>
                <w:sz w:val="16"/>
                <w:szCs w:val="16"/>
              </w:rPr>
            </w:pPr>
            <w:r w:rsidRPr="00B1493D">
              <w:rPr>
                <w:rFonts w:ascii="GHEA Grapalat" w:hAnsi="GHEA Grapalat"/>
                <w:sz w:val="16"/>
                <w:szCs w:val="16"/>
              </w:rPr>
              <w:t>գնումների պլանով նախատեսված միջանցիկ ծածկագիրը` ըստ ԳՄԱ դասակարգման (CPV)</w:t>
            </w:r>
          </w:p>
        </w:tc>
        <w:tc>
          <w:tcPr>
            <w:tcW w:w="1559" w:type="dxa"/>
            <w:vMerge w:val="restart"/>
            <w:vAlign w:val="center"/>
          </w:tcPr>
          <w:p w:rsidR="00674929" w:rsidRPr="00595447" w:rsidRDefault="00674929" w:rsidP="003A6C1B">
            <w:pPr>
              <w:jc w:val="center"/>
              <w:rPr>
                <w:rFonts w:ascii="GHEA Grapalat" w:hAnsi="GHEA Grapalat"/>
                <w:sz w:val="18"/>
              </w:rPr>
            </w:pPr>
            <w:r w:rsidRPr="00595447">
              <w:rPr>
                <w:rFonts w:ascii="GHEA Grapalat" w:hAnsi="GHEA Grapalat"/>
                <w:sz w:val="18"/>
              </w:rPr>
              <w:t xml:space="preserve">Անվանումը </w:t>
            </w:r>
          </w:p>
        </w:tc>
        <w:tc>
          <w:tcPr>
            <w:tcW w:w="4394" w:type="dxa"/>
            <w:vMerge w:val="restart"/>
            <w:vAlign w:val="center"/>
          </w:tcPr>
          <w:p w:rsidR="00674929" w:rsidRPr="00595447" w:rsidRDefault="00674929" w:rsidP="003A6C1B">
            <w:pPr>
              <w:jc w:val="center"/>
              <w:rPr>
                <w:rFonts w:ascii="GHEA Grapalat" w:hAnsi="GHEA Grapalat"/>
                <w:sz w:val="18"/>
              </w:rPr>
            </w:pPr>
            <w:r w:rsidRPr="00595447">
              <w:rPr>
                <w:rFonts w:ascii="GHEA Grapalat" w:hAnsi="GHEA Grapalat"/>
                <w:sz w:val="18"/>
              </w:rPr>
              <w:t>տեխնիկական բնութագիրը</w:t>
            </w:r>
            <w:r>
              <w:rPr>
                <w:rFonts w:ascii="GHEA Grapalat" w:hAnsi="GHEA Grapalat"/>
                <w:sz w:val="18"/>
              </w:rPr>
              <w:t>**</w:t>
            </w:r>
          </w:p>
        </w:tc>
        <w:tc>
          <w:tcPr>
            <w:tcW w:w="993" w:type="dxa"/>
            <w:vMerge w:val="restart"/>
            <w:vAlign w:val="center"/>
          </w:tcPr>
          <w:p w:rsidR="00674929" w:rsidRPr="00E11EA8" w:rsidRDefault="00674929" w:rsidP="003A6C1B">
            <w:pPr>
              <w:jc w:val="center"/>
              <w:rPr>
                <w:rFonts w:ascii="GHEA Grapalat" w:hAnsi="GHEA Grapalat"/>
                <w:sz w:val="16"/>
                <w:szCs w:val="16"/>
              </w:rPr>
            </w:pPr>
            <w:r w:rsidRPr="00E11EA8">
              <w:rPr>
                <w:rFonts w:ascii="GHEA Grapalat" w:hAnsi="GHEA Grapalat"/>
                <w:sz w:val="16"/>
                <w:szCs w:val="16"/>
              </w:rPr>
              <w:t>չափման միավորը</w:t>
            </w:r>
          </w:p>
        </w:tc>
        <w:tc>
          <w:tcPr>
            <w:tcW w:w="850" w:type="dxa"/>
            <w:vMerge w:val="restart"/>
            <w:vAlign w:val="center"/>
          </w:tcPr>
          <w:p w:rsidR="00674929" w:rsidRPr="00E11EA8" w:rsidRDefault="00674929" w:rsidP="003A6C1B">
            <w:pPr>
              <w:jc w:val="center"/>
              <w:rPr>
                <w:rFonts w:ascii="GHEA Grapalat" w:hAnsi="GHEA Grapalat"/>
                <w:sz w:val="16"/>
                <w:szCs w:val="16"/>
              </w:rPr>
            </w:pPr>
            <w:r w:rsidRPr="00E11EA8">
              <w:rPr>
                <w:rFonts w:ascii="GHEA Grapalat" w:hAnsi="GHEA Grapalat"/>
                <w:sz w:val="16"/>
                <w:szCs w:val="16"/>
              </w:rPr>
              <w:t>միավոր գինը/ՀՀ դրամ</w:t>
            </w:r>
          </w:p>
        </w:tc>
        <w:tc>
          <w:tcPr>
            <w:tcW w:w="1276" w:type="dxa"/>
            <w:vMerge w:val="restart"/>
            <w:vAlign w:val="center"/>
          </w:tcPr>
          <w:p w:rsidR="00674929" w:rsidRPr="00E11EA8" w:rsidRDefault="00674929" w:rsidP="003A6C1B">
            <w:pPr>
              <w:jc w:val="center"/>
              <w:rPr>
                <w:rFonts w:ascii="GHEA Grapalat" w:hAnsi="GHEA Grapalat"/>
                <w:sz w:val="16"/>
                <w:szCs w:val="16"/>
              </w:rPr>
            </w:pPr>
            <w:r w:rsidRPr="00E11EA8">
              <w:rPr>
                <w:rFonts w:ascii="GHEA Grapalat" w:hAnsi="GHEA Grapalat"/>
                <w:sz w:val="16"/>
                <w:szCs w:val="16"/>
              </w:rPr>
              <w:t>ընդհանուր գինը/ՀՀ դրամ</w:t>
            </w:r>
          </w:p>
        </w:tc>
        <w:tc>
          <w:tcPr>
            <w:tcW w:w="992" w:type="dxa"/>
            <w:vMerge w:val="restart"/>
            <w:vAlign w:val="center"/>
          </w:tcPr>
          <w:p w:rsidR="00674929" w:rsidRPr="00E11EA8" w:rsidRDefault="00674929" w:rsidP="003A6C1B">
            <w:pPr>
              <w:ind w:left="-108" w:right="-108"/>
              <w:jc w:val="center"/>
              <w:rPr>
                <w:rFonts w:ascii="GHEA Grapalat" w:hAnsi="GHEA Grapalat"/>
                <w:sz w:val="16"/>
                <w:szCs w:val="16"/>
              </w:rPr>
            </w:pPr>
            <w:r w:rsidRPr="00E11EA8">
              <w:rPr>
                <w:rFonts w:ascii="GHEA Grapalat" w:hAnsi="GHEA Grapalat"/>
                <w:sz w:val="16"/>
                <w:szCs w:val="16"/>
              </w:rPr>
              <w:t>ընդհանուր քանակը</w:t>
            </w:r>
          </w:p>
        </w:tc>
        <w:tc>
          <w:tcPr>
            <w:tcW w:w="3827" w:type="dxa"/>
            <w:gridSpan w:val="3"/>
            <w:vAlign w:val="center"/>
          </w:tcPr>
          <w:p w:rsidR="00674929" w:rsidRPr="00595447" w:rsidRDefault="00674929" w:rsidP="003A6C1B">
            <w:pPr>
              <w:jc w:val="center"/>
              <w:rPr>
                <w:rFonts w:ascii="GHEA Grapalat" w:hAnsi="GHEA Grapalat"/>
                <w:sz w:val="18"/>
              </w:rPr>
            </w:pPr>
            <w:r w:rsidRPr="00595447">
              <w:rPr>
                <w:rFonts w:ascii="GHEA Grapalat" w:hAnsi="GHEA Grapalat"/>
                <w:sz w:val="18"/>
              </w:rPr>
              <w:t>մատակարարման</w:t>
            </w:r>
          </w:p>
        </w:tc>
      </w:tr>
      <w:tr w:rsidR="00674929" w:rsidRPr="00595447" w:rsidTr="00174442">
        <w:trPr>
          <w:trHeight w:val="445"/>
        </w:trPr>
        <w:tc>
          <w:tcPr>
            <w:tcW w:w="851" w:type="dxa"/>
            <w:vMerge/>
            <w:vAlign w:val="center"/>
          </w:tcPr>
          <w:p w:rsidR="00674929" w:rsidRPr="00595447" w:rsidRDefault="00674929" w:rsidP="003A6C1B">
            <w:pPr>
              <w:jc w:val="center"/>
              <w:rPr>
                <w:rFonts w:ascii="GHEA Grapalat" w:hAnsi="GHEA Grapalat"/>
                <w:sz w:val="18"/>
              </w:rPr>
            </w:pPr>
          </w:p>
        </w:tc>
        <w:tc>
          <w:tcPr>
            <w:tcW w:w="1418" w:type="dxa"/>
            <w:vMerge/>
            <w:vAlign w:val="center"/>
          </w:tcPr>
          <w:p w:rsidR="00674929" w:rsidRPr="00595447" w:rsidRDefault="00674929" w:rsidP="003A6C1B">
            <w:pPr>
              <w:jc w:val="center"/>
              <w:rPr>
                <w:rFonts w:ascii="GHEA Grapalat" w:hAnsi="GHEA Grapalat"/>
                <w:sz w:val="18"/>
              </w:rPr>
            </w:pPr>
          </w:p>
        </w:tc>
        <w:tc>
          <w:tcPr>
            <w:tcW w:w="1559" w:type="dxa"/>
            <w:vMerge/>
            <w:vAlign w:val="center"/>
          </w:tcPr>
          <w:p w:rsidR="00674929" w:rsidRPr="00595447" w:rsidRDefault="00674929" w:rsidP="003A6C1B">
            <w:pPr>
              <w:jc w:val="center"/>
              <w:rPr>
                <w:rFonts w:ascii="GHEA Grapalat" w:hAnsi="GHEA Grapalat"/>
                <w:sz w:val="18"/>
              </w:rPr>
            </w:pPr>
          </w:p>
        </w:tc>
        <w:tc>
          <w:tcPr>
            <w:tcW w:w="4394" w:type="dxa"/>
            <w:vMerge/>
            <w:vAlign w:val="center"/>
          </w:tcPr>
          <w:p w:rsidR="00674929" w:rsidRPr="00595447" w:rsidRDefault="00674929" w:rsidP="003A6C1B">
            <w:pPr>
              <w:jc w:val="center"/>
              <w:rPr>
                <w:rFonts w:ascii="GHEA Grapalat" w:hAnsi="GHEA Grapalat"/>
                <w:sz w:val="18"/>
              </w:rPr>
            </w:pPr>
          </w:p>
        </w:tc>
        <w:tc>
          <w:tcPr>
            <w:tcW w:w="993" w:type="dxa"/>
            <w:vMerge/>
            <w:vAlign w:val="center"/>
          </w:tcPr>
          <w:p w:rsidR="00674929" w:rsidRPr="00595447" w:rsidRDefault="00674929" w:rsidP="003A6C1B">
            <w:pPr>
              <w:jc w:val="center"/>
              <w:rPr>
                <w:rFonts w:ascii="GHEA Grapalat" w:hAnsi="GHEA Grapalat"/>
                <w:sz w:val="18"/>
              </w:rPr>
            </w:pPr>
          </w:p>
        </w:tc>
        <w:tc>
          <w:tcPr>
            <w:tcW w:w="850" w:type="dxa"/>
            <w:vMerge/>
            <w:vAlign w:val="center"/>
          </w:tcPr>
          <w:p w:rsidR="00674929" w:rsidRPr="00595447" w:rsidRDefault="00674929" w:rsidP="003A6C1B">
            <w:pPr>
              <w:jc w:val="center"/>
              <w:rPr>
                <w:rFonts w:ascii="GHEA Grapalat" w:hAnsi="GHEA Grapalat"/>
                <w:sz w:val="18"/>
              </w:rPr>
            </w:pPr>
          </w:p>
        </w:tc>
        <w:tc>
          <w:tcPr>
            <w:tcW w:w="1276" w:type="dxa"/>
            <w:vMerge/>
            <w:vAlign w:val="center"/>
          </w:tcPr>
          <w:p w:rsidR="00674929" w:rsidRPr="00595447" w:rsidRDefault="00674929" w:rsidP="003A6C1B">
            <w:pPr>
              <w:jc w:val="center"/>
              <w:rPr>
                <w:rFonts w:ascii="GHEA Grapalat" w:hAnsi="GHEA Grapalat"/>
                <w:sz w:val="18"/>
              </w:rPr>
            </w:pPr>
          </w:p>
        </w:tc>
        <w:tc>
          <w:tcPr>
            <w:tcW w:w="992" w:type="dxa"/>
            <w:vMerge/>
            <w:vAlign w:val="center"/>
          </w:tcPr>
          <w:p w:rsidR="00674929" w:rsidRPr="00595447" w:rsidRDefault="00674929" w:rsidP="003A6C1B">
            <w:pPr>
              <w:jc w:val="center"/>
              <w:rPr>
                <w:rFonts w:ascii="GHEA Grapalat" w:hAnsi="GHEA Grapalat"/>
                <w:sz w:val="18"/>
              </w:rPr>
            </w:pPr>
          </w:p>
        </w:tc>
        <w:tc>
          <w:tcPr>
            <w:tcW w:w="1134" w:type="dxa"/>
            <w:vAlign w:val="center"/>
          </w:tcPr>
          <w:p w:rsidR="00674929" w:rsidRPr="00FE0D27" w:rsidRDefault="00674929" w:rsidP="003A6C1B">
            <w:pPr>
              <w:jc w:val="center"/>
              <w:rPr>
                <w:rFonts w:ascii="GHEA Grapalat" w:hAnsi="GHEA Grapalat"/>
                <w:sz w:val="16"/>
                <w:szCs w:val="16"/>
              </w:rPr>
            </w:pPr>
            <w:r w:rsidRPr="00FE0D27">
              <w:rPr>
                <w:rFonts w:ascii="GHEA Grapalat" w:hAnsi="GHEA Grapalat"/>
                <w:sz w:val="16"/>
                <w:szCs w:val="16"/>
              </w:rPr>
              <w:t>Հասցեն</w:t>
            </w:r>
          </w:p>
        </w:tc>
        <w:tc>
          <w:tcPr>
            <w:tcW w:w="709" w:type="dxa"/>
            <w:vAlign w:val="center"/>
          </w:tcPr>
          <w:p w:rsidR="00674929" w:rsidRPr="00FE0D27" w:rsidRDefault="00674929" w:rsidP="003A6C1B">
            <w:pPr>
              <w:ind w:left="-108" w:right="-108"/>
              <w:jc w:val="center"/>
              <w:rPr>
                <w:rFonts w:ascii="GHEA Grapalat" w:hAnsi="GHEA Grapalat"/>
                <w:sz w:val="16"/>
                <w:szCs w:val="16"/>
              </w:rPr>
            </w:pPr>
            <w:r w:rsidRPr="00FE0D27">
              <w:rPr>
                <w:rFonts w:ascii="GHEA Grapalat" w:hAnsi="GHEA Grapalat"/>
                <w:sz w:val="16"/>
                <w:szCs w:val="16"/>
              </w:rPr>
              <w:t>ենթակա քանակը</w:t>
            </w:r>
          </w:p>
        </w:tc>
        <w:tc>
          <w:tcPr>
            <w:tcW w:w="1984" w:type="dxa"/>
            <w:vAlign w:val="center"/>
          </w:tcPr>
          <w:p w:rsidR="00674929" w:rsidRPr="00FE0D27" w:rsidRDefault="00674929" w:rsidP="003A6C1B">
            <w:pPr>
              <w:jc w:val="center"/>
              <w:rPr>
                <w:rFonts w:ascii="GHEA Grapalat" w:hAnsi="GHEA Grapalat"/>
                <w:sz w:val="16"/>
                <w:szCs w:val="16"/>
              </w:rPr>
            </w:pPr>
            <w:r w:rsidRPr="00FE0D27">
              <w:rPr>
                <w:rFonts w:ascii="GHEA Grapalat" w:hAnsi="GHEA Grapalat"/>
                <w:sz w:val="16"/>
                <w:szCs w:val="16"/>
              </w:rPr>
              <w:t>Ժամկետը***</w:t>
            </w:r>
          </w:p>
          <w:p w:rsidR="00674929" w:rsidRPr="00FE0D27" w:rsidRDefault="00674929" w:rsidP="003A6C1B">
            <w:pPr>
              <w:jc w:val="center"/>
              <w:rPr>
                <w:rFonts w:ascii="GHEA Grapalat" w:hAnsi="GHEA Grapalat"/>
                <w:sz w:val="16"/>
                <w:szCs w:val="16"/>
              </w:rPr>
            </w:pPr>
          </w:p>
        </w:tc>
      </w:tr>
      <w:tr w:rsidR="00C709A4" w:rsidRPr="00595447"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3142500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Ձու</w:t>
            </w:r>
            <w:r w:rsidRPr="002E51D7">
              <w:rPr>
                <w:rFonts w:ascii="Calibri" w:hAnsi="Calibri"/>
                <w:color w:val="000000"/>
                <w:sz w:val="20"/>
              </w:rPr>
              <w:t xml:space="preserve"> </w:t>
            </w:r>
            <w:r w:rsidRPr="002E51D7">
              <w:rPr>
                <w:rFonts w:ascii="Sylfaen" w:hAnsi="Sylfaen" w:cs="Sylfaen"/>
                <w:color w:val="000000"/>
                <w:sz w:val="20"/>
              </w:rPr>
              <w:t>հավի</w:t>
            </w:r>
          </w:p>
        </w:tc>
        <w:tc>
          <w:tcPr>
            <w:tcW w:w="4394" w:type="dxa"/>
            <w:vAlign w:val="center"/>
          </w:tcPr>
          <w:p w:rsidR="00C709A4" w:rsidRPr="00537761" w:rsidRDefault="00C709A4" w:rsidP="003A6C1B">
            <w:pPr>
              <w:jc w:val="center"/>
              <w:rPr>
                <w:rFonts w:ascii="GHEA Grapalat" w:hAnsi="GHEA Grapalat"/>
                <w:sz w:val="20"/>
                <w:szCs w:val="20"/>
                <w:lang w:val="af-ZA"/>
              </w:rPr>
            </w:pPr>
            <w:r w:rsidRPr="00537761">
              <w:rPr>
                <w:rFonts w:ascii="GHEA Grapalat" w:hAnsi="GHEA Grapalat"/>
                <w:b/>
                <w:i/>
                <w:sz w:val="14"/>
                <w:szCs w:val="14"/>
                <w:lang w:val="af-ZA"/>
              </w:rPr>
              <w:t xml:space="preserve">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w:t>
            </w:r>
            <w:r w:rsidRPr="00537761">
              <w:rPr>
                <w:rFonts w:ascii="GHEA Grapalat" w:hAnsi="GHEA Grapalat"/>
                <w:b/>
                <w:i/>
                <w:sz w:val="14"/>
                <w:szCs w:val="14"/>
                <w:lang w:val="en-AU"/>
              </w:rPr>
              <w:t>Մատակարարումը</w:t>
            </w:r>
            <w:r w:rsidRPr="00537761">
              <w:rPr>
                <w:rFonts w:ascii="GHEA Grapalat" w:hAnsi="GHEA Grapalat"/>
                <w:b/>
                <w:i/>
                <w:sz w:val="14"/>
                <w:szCs w:val="14"/>
                <w:lang w:val="af-ZA"/>
              </w:rPr>
              <w:t xml:space="preserve"> շաբաթը 2 անգամ:</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հատ</w:t>
            </w:r>
          </w:p>
        </w:tc>
        <w:tc>
          <w:tcPr>
            <w:tcW w:w="850" w:type="dxa"/>
            <w:vAlign w:val="center"/>
          </w:tcPr>
          <w:p w:rsidR="00C709A4" w:rsidRDefault="00C709A4">
            <w:pPr>
              <w:jc w:val="center"/>
              <w:rPr>
                <w:rFonts w:ascii="Calibri" w:hAnsi="Calibri"/>
                <w:color w:val="000000"/>
              </w:rPr>
            </w:pPr>
            <w:r>
              <w:rPr>
                <w:rFonts w:ascii="Calibri" w:hAnsi="Calibri"/>
                <w:color w:val="000000"/>
              </w:rPr>
              <w:t>70</w:t>
            </w:r>
          </w:p>
        </w:tc>
        <w:tc>
          <w:tcPr>
            <w:tcW w:w="1276" w:type="dxa"/>
            <w:vAlign w:val="center"/>
          </w:tcPr>
          <w:p w:rsidR="00C709A4" w:rsidRDefault="00C709A4">
            <w:pPr>
              <w:jc w:val="center"/>
              <w:rPr>
                <w:rFonts w:ascii="Calibri" w:hAnsi="Calibri"/>
                <w:color w:val="000000"/>
              </w:rPr>
            </w:pPr>
            <w:r>
              <w:rPr>
                <w:rFonts w:ascii="Calibri" w:hAnsi="Calibri"/>
                <w:color w:val="000000"/>
              </w:rPr>
              <w:t>154000</w:t>
            </w:r>
          </w:p>
        </w:tc>
        <w:tc>
          <w:tcPr>
            <w:tcW w:w="992" w:type="dxa"/>
            <w:vAlign w:val="center"/>
          </w:tcPr>
          <w:p w:rsidR="00C709A4" w:rsidRDefault="00C709A4">
            <w:pPr>
              <w:jc w:val="center"/>
              <w:rPr>
                <w:rFonts w:ascii="Calibri" w:hAnsi="Calibri"/>
                <w:color w:val="000000"/>
              </w:rPr>
            </w:pPr>
            <w:r>
              <w:rPr>
                <w:rFonts w:ascii="Calibri" w:hAnsi="Calibri"/>
                <w:color w:val="000000"/>
              </w:rPr>
              <w:t>2200</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47004E" w:rsidRDefault="00C709A4" w:rsidP="003A6C1B">
            <w:pPr>
              <w:jc w:val="center"/>
              <w:rPr>
                <w:rFonts w:ascii="GHEA Grapalat" w:hAnsi="GHEA Grapalat"/>
                <w:b/>
                <w:sz w:val="16"/>
                <w:szCs w:val="16"/>
              </w:rPr>
            </w:pPr>
            <w:r>
              <w:rPr>
                <w:rFonts w:ascii="GHEA Grapalat" w:hAnsi="GHEA Grapalat" w:cs="Calibri"/>
                <w:b/>
                <w:color w:val="000000"/>
                <w:sz w:val="16"/>
                <w:szCs w:val="16"/>
              </w:rPr>
              <w:t>Ըստ պահանջի</w:t>
            </w:r>
          </w:p>
        </w:tc>
        <w:tc>
          <w:tcPr>
            <w:tcW w:w="1984" w:type="dxa"/>
            <w:vAlign w:val="center"/>
          </w:tcPr>
          <w:p w:rsidR="00C709A4" w:rsidRPr="00E358A1" w:rsidRDefault="00C709A4" w:rsidP="00E635F1">
            <w:pPr>
              <w:jc w:val="center"/>
              <w:rPr>
                <w:rFonts w:ascii="GHEA Grapalat" w:hAnsi="GHEA Grapalat"/>
                <w:b/>
                <w:sz w:val="16"/>
                <w:szCs w:val="16"/>
              </w:rPr>
            </w:pPr>
            <w:r w:rsidRPr="008E0759">
              <w:rPr>
                <w:rFonts w:ascii="GHEA Grapalat" w:hAnsi="GHEA Grapalat"/>
                <w:b/>
                <w:sz w:val="16"/>
                <w:szCs w:val="16"/>
                <w:lang w:val="ru-RU"/>
              </w:rPr>
              <w:t>Մատակարարումն</w:t>
            </w:r>
            <w:r w:rsidRPr="008E0759">
              <w:rPr>
                <w:rFonts w:ascii="GHEA Grapalat" w:hAnsi="GHEA Grapalat"/>
                <w:b/>
                <w:sz w:val="16"/>
                <w:szCs w:val="16"/>
              </w:rPr>
              <w:t xml:space="preserve"> </w:t>
            </w:r>
            <w:r w:rsidRPr="008E0759">
              <w:rPr>
                <w:rFonts w:ascii="GHEA Grapalat" w:hAnsi="GHEA Grapalat"/>
                <w:b/>
                <w:sz w:val="16"/>
                <w:szCs w:val="16"/>
                <w:lang w:val="ru-RU"/>
              </w:rPr>
              <w:t>իրականացվում</w:t>
            </w:r>
            <w:r w:rsidRPr="008E0759">
              <w:rPr>
                <w:rFonts w:ascii="GHEA Grapalat" w:hAnsi="GHEA Grapalat"/>
                <w:b/>
                <w:sz w:val="16"/>
                <w:szCs w:val="16"/>
              </w:rPr>
              <w:t xml:space="preserve"> </w:t>
            </w:r>
            <w:r w:rsidRPr="008E0759">
              <w:rPr>
                <w:rFonts w:ascii="GHEA Grapalat" w:hAnsi="GHEA Grapalat"/>
                <w:b/>
                <w:sz w:val="16"/>
                <w:szCs w:val="16"/>
                <w:lang w:val="ru-RU"/>
              </w:rPr>
              <w:t>է</w:t>
            </w:r>
            <w:r w:rsidRPr="008E0759">
              <w:rPr>
                <w:rFonts w:ascii="GHEA Grapalat" w:hAnsi="GHEA Grapalat"/>
                <w:b/>
                <w:sz w:val="16"/>
                <w:szCs w:val="16"/>
              </w:rPr>
              <w:t xml:space="preserve">  </w:t>
            </w:r>
            <w:r w:rsidRPr="008E0759">
              <w:rPr>
                <w:rFonts w:ascii="GHEA Grapalat" w:hAnsi="GHEA Grapalat"/>
                <w:b/>
                <w:sz w:val="16"/>
                <w:szCs w:val="16"/>
                <w:lang w:val="ru-RU"/>
              </w:rPr>
              <w:t>Պայմանագիրն</w:t>
            </w:r>
            <w:r w:rsidRPr="008E0759">
              <w:rPr>
                <w:rFonts w:ascii="GHEA Grapalat" w:hAnsi="GHEA Grapalat"/>
                <w:b/>
                <w:sz w:val="16"/>
                <w:szCs w:val="16"/>
              </w:rPr>
              <w:t xml:space="preserve"> </w:t>
            </w:r>
            <w:r w:rsidRPr="008E0759">
              <w:rPr>
                <w:rFonts w:ascii="GHEA Grapalat" w:hAnsi="GHEA Grapalat"/>
                <w:b/>
                <w:sz w:val="16"/>
                <w:szCs w:val="16"/>
                <w:lang w:val="ru-RU"/>
              </w:rPr>
              <w:t>ուժի</w:t>
            </w:r>
            <w:r w:rsidRPr="008E0759">
              <w:rPr>
                <w:rFonts w:ascii="GHEA Grapalat" w:hAnsi="GHEA Grapalat"/>
                <w:b/>
                <w:sz w:val="16"/>
                <w:szCs w:val="16"/>
              </w:rPr>
              <w:t xml:space="preserve"> </w:t>
            </w:r>
            <w:r w:rsidRPr="008E0759">
              <w:rPr>
                <w:rFonts w:ascii="GHEA Grapalat" w:hAnsi="GHEA Grapalat"/>
                <w:b/>
                <w:sz w:val="16"/>
                <w:szCs w:val="16"/>
                <w:lang w:val="ru-RU"/>
              </w:rPr>
              <w:t>մեջ</w:t>
            </w:r>
            <w:r w:rsidRPr="008E0759">
              <w:rPr>
                <w:rFonts w:ascii="GHEA Grapalat" w:hAnsi="GHEA Grapalat"/>
                <w:b/>
                <w:sz w:val="16"/>
                <w:szCs w:val="16"/>
              </w:rPr>
              <w:t xml:space="preserve"> </w:t>
            </w:r>
            <w:r w:rsidRPr="008E0759">
              <w:rPr>
                <w:rFonts w:ascii="GHEA Grapalat" w:hAnsi="GHEA Grapalat"/>
                <w:b/>
                <w:sz w:val="16"/>
                <w:szCs w:val="16"/>
                <w:lang w:val="ru-RU"/>
              </w:rPr>
              <w:t>մտնելու</w:t>
            </w:r>
            <w:r w:rsidRPr="008E0759">
              <w:rPr>
                <w:rFonts w:ascii="GHEA Grapalat" w:hAnsi="GHEA Grapalat"/>
                <w:b/>
                <w:sz w:val="16"/>
                <w:szCs w:val="16"/>
              </w:rPr>
              <w:t xml:space="preserve"> </w:t>
            </w:r>
            <w:r w:rsidRPr="008E0759">
              <w:rPr>
                <w:rFonts w:ascii="GHEA Grapalat" w:hAnsi="GHEA Grapalat"/>
                <w:b/>
                <w:sz w:val="16"/>
                <w:szCs w:val="16"/>
                <w:lang w:val="ru-RU"/>
              </w:rPr>
              <w:t>օրվանից</w:t>
            </w:r>
            <w:r w:rsidRPr="008E0759">
              <w:rPr>
                <w:rFonts w:ascii="GHEA Grapalat" w:hAnsi="GHEA Grapalat"/>
                <w:b/>
                <w:sz w:val="16"/>
                <w:szCs w:val="16"/>
              </w:rPr>
              <w:t xml:space="preserve"> </w:t>
            </w:r>
            <w:r w:rsidRPr="008E0759">
              <w:rPr>
                <w:rFonts w:ascii="GHEA Grapalat" w:hAnsi="GHEA Grapalat"/>
                <w:b/>
                <w:sz w:val="16"/>
                <w:szCs w:val="16"/>
                <w:lang w:val="ru-RU"/>
              </w:rPr>
              <w:t>մինչև</w:t>
            </w:r>
            <w:r w:rsidRPr="008E0759">
              <w:rPr>
                <w:rFonts w:ascii="GHEA Grapalat" w:hAnsi="GHEA Grapalat"/>
                <w:b/>
                <w:sz w:val="16"/>
                <w:szCs w:val="16"/>
              </w:rPr>
              <w:t xml:space="preserve"> </w:t>
            </w:r>
            <w:r w:rsidRPr="008E0759">
              <w:rPr>
                <w:rFonts w:ascii="GHEA Grapalat" w:hAnsi="GHEA Grapalat"/>
                <w:b/>
                <w:sz w:val="16"/>
                <w:szCs w:val="16"/>
                <w:lang w:val="ru-RU"/>
              </w:rPr>
              <w:t>դասապրոցեսի</w:t>
            </w:r>
            <w:r w:rsidRPr="008E0759">
              <w:rPr>
                <w:rFonts w:ascii="GHEA Grapalat" w:hAnsi="GHEA Grapalat"/>
                <w:b/>
                <w:sz w:val="16"/>
                <w:szCs w:val="16"/>
              </w:rPr>
              <w:t xml:space="preserve"> </w:t>
            </w:r>
            <w:r w:rsidRPr="008E0759">
              <w:rPr>
                <w:rFonts w:ascii="GHEA Grapalat" w:hAnsi="GHEA Grapalat"/>
                <w:b/>
                <w:sz w:val="16"/>
                <w:szCs w:val="16"/>
                <w:lang w:val="ru-RU"/>
              </w:rPr>
              <w:t>ավարտը</w:t>
            </w:r>
          </w:p>
        </w:tc>
      </w:tr>
      <w:tr w:rsidR="00C709A4" w:rsidRPr="00C27075"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2</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15111100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Միս</w:t>
            </w:r>
            <w:r w:rsidRPr="002E51D7">
              <w:rPr>
                <w:rFonts w:ascii="Calibri" w:hAnsi="Calibri" w:cs="Calibri"/>
                <w:color w:val="000000"/>
                <w:sz w:val="20"/>
              </w:rPr>
              <w:t xml:space="preserve"> </w:t>
            </w:r>
            <w:r w:rsidRPr="002E51D7">
              <w:rPr>
                <w:rFonts w:ascii="Sylfaen" w:hAnsi="Sylfaen" w:cs="Sylfaen"/>
                <w:color w:val="000000"/>
                <w:sz w:val="20"/>
              </w:rPr>
              <w:t>թարմ</w:t>
            </w:r>
            <w:r w:rsidRPr="002E51D7">
              <w:rPr>
                <w:rFonts w:ascii="Calibri" w:hAnsi="Calibri" w:cs="Calibri"/>
                <w:color w:val="000000"/>
                <w:sz w:val="20"/>
              </w:rPr>
              <w:t xml:space="preserve"> </w:t>
            </w:r>
            <w:r w:rsidRPr="002E51D7">
              <w:rPr>
                <w:rFonts w:ascii="Sylfaen" w:hAnsi="Sylfaen" w:cs="Sylfaen"/>
                <w:color w:val="000000"/>
                <w:sz w:val="20"/>
              </w:rPr>
              <w:t>տավարի</w:t>
            </w:r>
          </w:p>
        </w:tc>
        <w:tc>
          <w:tcPr>
            <w:tcW w:w="4394" w:type="dxa"/>
            <w:vAlign w:val="center"/>
          </w:tcPr>
          <w:p w:rsidR="00C709A4" w:rsidRPr="0003019C" w:rsidRDefault="00C709A4" w:rsidP="008E0759">
            <w:pPr>
              <w:jc w:val="center"/>
              <w:rPr>
                <w:rFonts w:ascii="GHEA Grapalat" w:hAnsi="GHEA Grapalat"/>
                <w:b/>
                <w:i/>
                <w:sz w:val="14"/>
                <w:szCs w:val="14"/>
                <w:lang w:val="af-ZA"/>
              </w:rPr>
            </w:pPr>
            <w:r w:rsidRPr="00596618">
              <w:rPr>
                <w:rFonts w:ascii="Sylfaen" w:hAnsi="Sylfaen" w:cs="Sylfaen"/>
                <w:b/>
                <w:sz w:val="18"/>
                <w:szCs w:val="20"/>
              </w:rPr>
              <w:t>Միս</w:t>
            </w:r>
            <w:r w:rsidRPr="00596618">
              <w:rPr>
                <w:rFonts w:ascii="Arial Armenian" w:hAnsi="Arial Armenian" w:cs="Calibri"/>
                <w:b/>
                <w:sz w:val="18"/>
                <w:szCs w:val="20"/>
              </w:rPr>
              <w:t xml:space="preserve"> </w:t>
            </w:r>
            <w:r w:rsidRPr="00596618">
              <w:rPr>
                <w:rFonts w:ascii="Sylfaen" w:hAnsi="Sylfaen" w:cs="Sylfaen"/>
                <w:b/>
                <w:sz w:val="18"/>
                <w:szCs w:val="20"/>
              </w:rPr>
              <w:t>տավարի</w:t>
            </w:r>
            <w:r w:rsidRPr="00596618">
              <w:rPr>
                <w:rFonts w:ascii="Arial Armenian" w:hAnsi="Arial Armenian" w:cs="Calibri"/>
                <w:b/>
                <w:sz w:val="18"/>
                <w:szCs w:val="20"/>
              </w:rPr>
              <w:t xml:space="preserve"> </w:t>
            </w:r>
            <w:r w:rsidRPr="00596618">
              <w:rPr>
                <w:rFonts w:ascii="Sylfaen" w:hAnsi="Sylfaen" w:cs="Sylfaen"/>
                <w:b/>
                <w:sz w:val="18"/>
                <w:szCs w:val="20"/>
              </w:rPr>
              <w:t>պաղեցրած</w:t>
            </w:r>
            <w:r w:rsidRPr="00596618">
              <w:rPr>
                <w:rFonts w:ascii="Arial Armenian" w:hAnsi="Arial Armenian" w:cs="Calibri"/>
                <w:b/>
                <w:sz w:val="18"/>
                <w:szCs w:val="20"/>
              </w:rPr>
              <w:t xml:space="preserve">, </w:t>
            </w:r>
            <w:r w:rsidRPr="00596618">
              <w:rPr>
                <w:rFonts w:ascii="Sylfaen" w:hAnsi="Sylfaen" w:cs="Sylfaen"/>
                <w:b/>
                <w:sz w:val="18"/>
                <w:szCs w:val="20"/>
              </w:rPr>
              <w:t>փափուկ</w:t>
            </w:r>
            <w:r w:rsidRPr="00596618">
              <w:rPr>
                <w:rFonts w:ascii="Arial Armenian" w:hAnsi="Arial Armenian" w:cs="Calibri"/>
                <w:b/>
                <w:sz w:val="18"/>
                <w:szCs w:val="20"/>
              </w:rPr>
              <w:t xml:space="preserve"> </w:t>
            </w:r>
            <w:r w:rsidRPr="00596618">
              <w:rPr>
                <w:rFonts w:ascii="Sylfaen" w:hAnsi="Sylfaen" w:cs="Sylfaen"/>
                <w:b/>
                <w:sz w:val="18"/>
                <w:szCs w:val="20"/>
              </w:rPr>
              <w:t>միս</w:t>
            </w:r>
            <w:r w:rsidRPr="00596618">
              <w:rPr>
                <w:rFonts w:ascii="Arial Armenian" w:hAnsi="Arial Armenian" w:cs="Calibri"/>
                <w:b/>
                <w:sz w:val="18"/>
                <w:szCs w:val="20"/>
              </w:rPr>
              <w:t xml:space="preserve"> </w:t>
            </w:r>
            <w:r w:rsidRPr="00596618">
              <w:rPr>
                <w:rFonts w:ascii="Sylfaen" w:hAnsi="Sylfaen" w:cs="Sylfaen"/>
                <w:b/>
                <w:sz w:val="18"/>
                <w:szCs w:val="20"/>
              </w:rPr>
              <w:t>առանց</w:t>
            </w:r>
            <w:r w:rsidRPr="00596618">
              <w:rPr>
                <w:rFonts w:ascii="Arial Armenian" w:hAnsi="Arial Armenian" w:cs="Calibri"/>
                <w:b/>
                <w:sz w:val="18"/>
                <w:szCs w:val="20"/>
              </w:rPr>
              <w:t xml:space="preserve"> </w:t>
            </w:r>
            <w:r w:rsidRPr="00596618">
              <w:rPr>
                <w:rFonts w:ascii="Sylfaen" w:hAnsi="Sylfaen" w:cs="Sylfaen"/>
                <w:b/>
                <w:sz w:val="18"/>
                <w:szCs w:val="20"/>
              </w:rPr>
              <w:t>ոսկորի</w:t>
            </w:r>
            <w:r w:rsidRPr="00596618">
              <w:rPr>
                <w:rFonts w:ascii="Arial Armenian" w:hAnsi="Arial Armenian" w:cs="Calibri"/>
                <w:sz w:val="18"/>
                <w:szCs w:val="20"/>
              </w:rPr>
              <w:t xml:space="preserve">, </w:t>
            </w:r>
            <w:r w:rsidRPr="00596618">
              <w:rPr>
                <w:rFonts w:ascii="Sylfaen" w:hAnsi="Sylfaen" w:cs="Sylfaen"/>
                <w:sz w:val="18"/>
                <w:szCs w:val="20"/>
              </w:rPr>
              <w:t>զարգացած</w:t>
            </w:r>
            <w:r w:rsidRPr="00596618">
              <w:rPr>
                <w:rFonts w:ascii="Arial Armenian" w:hAnsi="Arial Armenian" w:cs="Calibri"/>
                <w:sz w:val="18"/>
                <w:szCs w:val="20"/>
              </w:rPr>
              <w:t xml:space="preserve"> </w:t>
            </w:r>
            <w:r w:rsidRPr="00596618">
              <w:rPr>
                <w:rFonts w:ascii="Sylfaen" w:hAnsi="Sylfaen" w:cs="Sylfaen"/>
                <w:sz w:val="18"/>
                <w:szCs w:val="20"/>
              </w:rPr>
              <w:t>մկաններով</w:t>
            </w:r>
            <w:r w:rsidRPr="00596618">
              <w:rPr>
                <w:rFonts w:ascii="Arial Armenian" w:hAnsi="Arial Armenian" w:cs="Calibri"/>
                <w:sz w:val="18"/>
                <w:szCs w:val="20"/>
              </w:rPr>
              <w:t xml:space="preserve">, </w:t>
            </w:r>
            <w:r w:rsidRPr="00596618">
              <w:rPr>
                <w:rFonts w:ascii="Sylfaen" w:hAnsi="Sylfaen" w:cs="Sylfaen"/>
                <w:sz w:val="18"/>
                <w:szCs w:val="20"/>
              </w:rPr>
              <w:t>պահված</w:t>
            </w:r>
            <w:r w:rsidRPr="00596618">
              <w:rPr>
                <w:rFonts w:ascii="Arial Armenian" w:hAnsi="Arial Armenian" w:cs="Calibri"/>
                <w:sz w:val="18"/>
                <w:szCs w:val="20"/>
              </w:rPr>
              <w:t xml:space="preserve"> 0 </w:t>
            </w:r>
            <w:r w:rsidRPr="00596618">
              <w:rPr>
                <w:rFonts w:ascii="Sylfaen" w:hAnsi="Sylfaen" w:cs="Sylfaen"/>
                <w:sz w:val="18"/>
                <w:szCs w:val="20"/>
              </w:rPr>
              <w:t>օ</w:t>
            </w:r>
            <w:r w:rsidRPr="00596618">
              <w:rPr>
                <w:rFonts w:ascii="Arial Armenian" w:hAnsi="Arial Armenian" w:cs="Calibri"/>
                <w:sz w:val="18"/>
                <w:szCs w:val="20"/>
              </w:rPr>
              <w:t>C -</w:t>
            </w:r>
            <w:r w:rsidRPr="00596618">
              <w:rPr>
                <w:rFonts w:ascii="Sylfaen" w:hAnsi="Sylfaen" w:cs="Sylfaen"/>
                <w:sz w:val="18"/>
                <w:szCs w:val="20"/>
              </w:rPr>
              <w:t>ից</w:t>
            </w:r>
            <w:r w:rsidRPr="00596618">
              <w:rPr>
                <w:rFonts w:ascii="Arial Armenian" w:hAnsi="Arial Armenian" w:cs="Calibri"/>
                <w:sz w:val="18"/>
                <w:szCs w:val="20"/>
              </w:rPr>
              <w:t xml:space="preserve"> </w:t>
            </w:r>
            <w:r w:rsidRPr="00596618">
              <w:rPr>
                <w:rFonts w:ascii="Sylfaen" w:hAnsi="Sylfaen" w:cs="Sylfaen"/>
                <w:sz w:val="18"/>
                <w:szCs w:val="20"/>
              </w:rPr>
              <w:t>մինչև</w:t>
            </w:r>
            <w:r w:rsidRPr="00596618">
              <w:rPr>
                <w:rFonts w:ascii="Arial Armenian" w:hAnsi="Arial Armenian" w:cs="Calibri"/>
                <w:sz w:val="18"/>
                <w:szCs w:val="20"/>
              </w:rPr>
              <w:t xml:space="preserve"> 4</w:t>
            </w:r>
            <w:r w:rsidRPr="00596618">
              <w:rPr>
                <w:rFonts w:ascii="Sylfaen" w:hAnsi="Sylfaen" w:cs="Sylfaen"/>
                <w:sz w:val="18"/>
                <w:szCs w:val="20"/>
              </w:rPr>
              <w:t>օ</w:t>
            </w:r>
            <w:r w:rsidRPr="00596618">
              <w:rPr>
                <w:rFonts w:ascii="Arial Armenian" w:hAnsi="Arial Armenian" w:cs="Calibri"/>
                <w:sz w:val="18"/>
                <w:szCs w:val="20"/>
              </w:rPr>
              <w:t xml:space="preserve">C </w:t>
            </w:r>
            <w:r w:rsidRPr="00596618">
              <w:rPr>
                <w:rFonts w:ascii="Sylfaen" w:hAnsi="Sylfaen" w:cs="Sylfaen"/>
                <w:sz w:val="18"/>
                <w:szCs w:val="20"/>
              </w:rPr>
              <w:t>ջերմաստիճանի</w:t>
            </w:r>
            <w:r w:rsidRPr="00596618">
              <w:rPr>
                <w:rFonts w:ascii="Arial Armenian" w:hAnsi="Arial Armenian" w:cs="Calibri"/>
                <w:sz w:val="18"/>
                <w:szCs w:val="20"/>
              </w:rPr>
              <w:t xml:space="preserve"> </w:t>
            </w:r>
            <w:r w:rsidRPr="00596618">
              <w:rPr>
                <w:rFonts w:ascii="Sylfaen" w:hAnsi="Sylfaen" w:cs="Sylfaen"/>
                <w:sz w:val="18"/>
                <w:szCs w:val="20"/>
              </w:rPr>
              <w:t>պայմաններում</w:t>
            </w:r>
            <w:r w:rsidRPr="00596618">
              <w:rPr>
                <w:rFonts w:ascii="Arial Armenian" w:hAnsi="Arial Armenian" w:cs="Calibri"/>
                <w:sz w:val="18"/>
                <w:szCs w:val="20"/>
              </w:rPr>
              <w:t xml:space="preserve">` 6 </w:t>
            </w:r>
            <w:r w:rsidRPr="00596618">
              <w:rPr>
                <w:rFonts w:ascii="Sylfaen" w:hAnsi="Sylfaen" w:cs="Sylfaen"/>
                <w:sz w:val="18"/>
                <w:szCs w:val="20"/>
              </w:rPr>
              <w:t>ժ</w:t>
            </w:r>
            <w:r w:rsidRPr="00596618">
              <w:rPr>
                <w:rFonts w:ascii="Arial Armenian" w:hAnsi="Arial Armenian" w:cs="Calibri"/>
                <w:sz w:val="18"/>
                <w:szCs w:val="20"/>
              </w:rPr>
              <w:t>-</w:t>
            </w:r>
            <w:r w:rsidRPr="00596618">
              <w:rPr>
                <w:rFonts w:ascii="Sylfaen" w:hAnsi="Sylfaen" w:cs="Sylfaen"/>
                <w:sz w:val="18"/>
                <w:szCs w:val="20"/>
              </w:rPr>
              <w:t>ից</w:t>
            </w:r>
            <w:r w:rsidRPr="00596618">
              <w:rPr>
                <w:rFonts w:ascii="Arial Armenian" w:hAnsi="Arial Armenian" w:cs="Calibri"/>
                <w:sz w:val="18"/>
                <w:szCs w:val="20"/>
              </w:rPr>
              <w:t xml:space="preserve"> </w:t>
            </w:r>
            <w:r w:rsidRPr="00596618">
              <w:rPr>
                <w:rFonts w:ascii="Sylfaen" w:hAnsi="Sylfaen" w:cs="Sylfaen"/>
                <w:sz w:val="18"/>
                <w:szCs w:val="20"/>
              </w:rPr>
              <w:t>ոչ</w:t>
            </w:r>
            <w:r w:rsidRPr="00596618">
              <w:rPr>
                <w:rFonts w:ascii="Arial Armenian" w:hAnsi="Arial Armenian" w:cs="Calibri"/>
                <w:sz w:val="18"/>
                <w:szCs w:val="20"/>
              </w:rPr>
              <w:t xml:space="preserve"> </w:t>
            </w:r>
            <w:r w:rsidRPr="00596618">
              <w:rPr>
                <w:rFonts w:ascii="Sylfaen" w:hAnsi="Sylfaen" w:cs="Sylfaen"/>
                <w:sz w:val="18"/>
                <w:szCs w:val="20"/>
              </w:rPr>
              <w:t>ավելի</w:t>
            </w:r>
            <w:r w:rsidRPr="00596618">
              <w:rPr>
                <w:rFonts w:ascii="Arial Armenian" w:hAnsi="Arial Armenian" w:cs="Calibri"/>
                <w:sz w:val="18"/>
                <w:szCs w:val="20"/>
              </w:rPr>
              <w:t xml:space="preserve">, I </w:t>
            </w:r>
            <w:r w:rsidRPr="00596618">
              <w:rPr>
                <w:rFonts w:ascii="Sylfaen" w:hAnsi="Sylfaen" w:cs="Sylfaen"/>
                <w:sz w:val="18"/>
                <w:szCs w:val="20"/>
              </w:rPr>
              <w:t>պարարտության</w:t>
            </w:r>
            <w:r w:rsidRPr="00596618">
              <w:rPr>
                <w:rFonts w:ascii="Arial Armenian" w:hAnsi="Arial Armenian" w:cs="Calibri"/>
                <w:sz w:val="18"/>
                <w:szCs w:val="20"/>
              </w:rPr>
              <w:t xml:space="preserve">, </w:t>
            </w:r>
            <w:r w:rsidRPr="00596618">
              <w:rPr>
                <w:rFonts w:ascii="Sylfaen" w:hAnsi="Sylfaen" w:cs="Sylfaen"/>
                <w:sz w:val="18"/>
                <w:szCs w:val="20"/>
              </w:rPr>
              <w:t>պաղեցրած</w:t>
            </w:r>
            <w:r w:rsidRPr="00596618">
              <w:rPr>
                <w:rFonts w:ascii="Arial Armenian" w:hAnsi="Arial Armenian" w:cs="Calibri"/>
                <w:sz w:val="18"/>
                <w:szCs w:val="20"/>
              </w:rPr>
              <w:t xml:space="preserve"> </w:t>
            </w:r>
            <w:r w:rsidRPr="00596618">
              <w:rPr>
                <w:rFonts w:ascii="Sylfaen" w:hAnsi="Sylfaen" w:cs="Sylfaen"/>
                <w:sz w:val="18"/>
                <w:szCs w:val="20"/>
              </w:rPr>
              <w:t>մսի</w:t>
            </w:r>
            <w:r w:rsidRPr="00596618">
              <w:rPr>
                <w:rFonts w:ascii="Arial Armenian" w:hAnsi="Arial Armenian" w:cs="Calibri"/>
                <w:sz w:val="18"/>
                <w:szCs w:val="20"/>
              </w:rPr>
              <w:t xml:space="preserve"> </w:t>
            </w:r>
            <w:r w:rsidRPr="00596618">
              <w:rPr>
                <w:rFonts w:ascii="Sylfaen" w:hAnsi="Sylfaen" w:cs="Sylfaen"/>
                <w:sz w:val="18"/>
                <w:szCs w:val="20"/>
              </w:rPr>
              <w:t>մակերեսը</w:t>
            </w:r>
            <w:r w:rsidRPr="00596618">
              <w:rPr>
                <w:rFonts w:ascii="Arial Armenian" w:hAnsi="Arial Armenian" w:cs="Calibri"/>
                <w:sz w:val="18"/>
                <w:szCs w:val="20"/>
              </w:rPr>
              <w:t xml:space="preserve"> </w:t>
            </w:r>
            <w:r w:rsidRPr="00596618">
              <w:rPr>
                <w:rFonts w:ascii="Sylfaen" w:hAnsi="Sylfaen" w:cs="Sylfaen"/>
                <w:sz w:val="18"/>
                <w:szCs w:val="20"/>
              </w:rPr>
              <w:t>չպետք</w:t>
            </w:r>
            <w:r w:rsidRPr="00596618">
              <w:rPr>
                <w:rFonts w:ascii="Arial Armenian" w:hAnsi="Arial Armenian" w:cs="Calibri"/>
                <w:sz w:val="18"/>
                <w:szCs w:val="20"/>
              </w:rPr>
              <w:t xml:space="preserve"> </w:t>
            </w:r>
            <w:r w:rsidRPr="00596618">
              <w:rPr>
                <w:rFonts w:ascii="Sylfaen" w:hAnsi="Sylfaen" w:cs="Sylfaen"/>
                <w:sz w:val="18"/>
                <w:szCs w:val="20"/>
              </w:rPr>
              <w:t>է</w:t>
            </w:r>
            <w:r w:rsidRPr="00596618">
              <w:rPr>
                <w:rFonts w:ascii="Arial Armenian" w:hAnsi="Arial Armenian" w:cs="Calibri"/>
                <w:sz w:val="18"/>
                <w:szCs w:val="20"/>
              </w:rPr>
              <w:t xml:space="preserve"> </w:t>
            </w:r>
            <w:r w:rsidRPr="00596618">
              <w:rPr>
                <w:rFonts w:ascii="Sylfaen" w:hAnsi="Sylfaen" w:cs="Sylfaen"/>
                <w:sz w:val="18"/>
                <w:szCs w:val="20"/>
              </w:rPr>
              <w:t>լինի</w:t>
            </w:r>
            <w:r w:rsidRPr="00596618">
              <w:rPr>
                <w:rFonts w:ascii="Arial Armenian" w:hAnsi="Arial Armenian" w:cs="Calibri"/>
                <w:sz w:val="18"/>
                <w:szCs w:val="20"/>
              </w:rPr>
              <w:t xml:space="preserve"> </w:t>
            </w:r>
            <w:r w:rsidRPr="00596618">
              <w:rPr>
                <w:rFonts w:ascii="Sylfaen" w:hAnsi="Sylfaen" w:cs="Sylfaen"/>
                <w:sz w:val="18"/>
                <w:szCs w:val="20"/>
              </w:rPr>
              <w:t>խոնավ</w:t>
            </w:r>
            <w:r w:rsidRPr="00596618">
              <w:rPr>
                <w:rFonts w:ascii="Arial Armenian" w:hAnsi="Arial Armenian" w:cs="Calibri"/>
                <w:sz w:val="18"/>
                <w:szCs w:val="20"/>
              </w:rPr>
              <w:t xml:space="preserve">, </w:t>
            </w:r>
            <w:r w:rsidRPr="00596618">
              <w:rPr>
                <w:rFonts w:ascii="Sylfaen" w:hAnsi="Sylfaen" w:cs="Sylfaen"/>
                <w:sz w:val="18"/>
                <w:szCs w:val="20"/>
              </w:rPr>
              <w:t>ոսկորի</w:t>
            </w:r>
            <w:r w:rsidRPr="00596618">
              <w:rPr>
                <w:rFonts w:ascii="Arial Armenian" w:hAnsi="Arial Armenian" w:cs="Calibri"/>
                <w:sz w:val="18"/>
                <w:szCs w:val="20"/>
              </w:rPr>
              <w:t xml:space="preserve"> </w:t>
            </w:r>
            <w:r w:rsidRPr="00596618">
              <w:rPr>
                <w:rFonts w:ascii="Sylfaen" w:hAnsi="Sylfaen" w:cs="Sylfaen"/>
                <w:sz w:val="18"/>
                <w:szCs w:val="20"/>
              </w:rPr>
              <w:t>և</w:t>
            </w:r>
            <w:r w:rsidRPr="00596618">
              <w:rPr>
                <w:rFonts w:ascii="Arial Armenian" w:hAnsi="Arial Armenian" w:cs="Calibri"/>
                <w:sz w:val="18"/>
                <w:szCs w:val="20"/>
              </w:rPr>
              <w:t xml:space="preserve"> </w:t>
            </w:r>
            <w:r w:rsidRPr="00596618">
              <w:rPr>
                <w:rFonts w:ascii="Sylfaen" w:hAnsi="Sylfaen" w:cs="Sylfaen"/>
                <w:sz w:val="18"/>
                <w:szCs w:val="20"/>
              </w:rPr>
              <w:t>մսի</w:t>
            </w:r>
            <w:r w:rsidRPr="00596618">
              <w:rPr>
                <w:rFonts w:ascii="Arial Armenian" w:hAnsi="Arial Armenian" w:cs="Calibri"/>
                <w:sz w:val="18"/>
                <w:szCs w:val="20"/>
              </w:rPr>
              <w:t xml:space="preserve"> </w:t>
            </w:r>
            <w:r w:rsidRPr="00596618">
              <w:rPr>
                <w:rFonts w:ascii="Sylfaen" w:hAnsi="Sylfaen" w:cs="Sylfaen"/>
                <w:sz w:val="18"/>
                <w:szCs w:val="20"/>
              </w:rPr>
              <w:t>հարաբերակցությունը</w:t>
            </w:r>
            <w:r w:rsidRPr="00596618">
              <w:rPr>
                <w:rFonts w:ascii="Arial Armenian" w:hAnsi="Arial Armenian" w:cs="Calibri"/>
                <w:sz w:val="18"/>
                <w:szCs w:val="20"/>
              </w:rPr>
              <w:t xml:space="preserve">` </w:t>
            </w:r>
            <w:r w:rsidRPr="00596618">
              <w:rPr>
                <w:rFonts w:ascii="Sylfaen" w:hAnsi="Sylfaen" w:cs="Sylfaen"/>
                <w:sz w:val="18"/>
                <w:szCs w:val="20"/>
              </w:rPr>
              <w:t>համապատասխանաբար</w:t>
            </w:r>
            <w:r w:rsidRPr="00596618">
              <w:rPr>
                <w:rFonts w:ascii="Arial Armenian" w:hAnsi="Arial Armenian" w:cs="Calibri"/>
                <w:sz w:val="18"/>
                <w:szCs w:val="20"/>
              </w:rPr>
              <w:t xml:space="preserve"> 0 % </w:t>
            </w:r>
            <w:r w:rsidRPr="00596618">
              <w:rPr>
                <w:rFonts w:ascii="Sylfaen" w:hAnsi="Sylfaen" w:cs="Sylfaen"/>
                <w:sz w:val="18"/>
                <w:szCs w:val="20"/>
              </w:rPr>
              <w:t>և</w:t>
            </w:r>
            <w:r w:rsidRPr="00596618">
              <w:rPr>
                <w:rFonts w:ascii="Arial Armenian" w:hAnsi="Arial Armenian" w:cs="Calibri"/>
                <w:sz w:val="18"/>
                <w:szCs w:val="20"/>
              </w:rPr>
              <w:t xml:space="preserve"> 100 %: </w:t>
            </w:r>
            <w:r w:rsidRPr="00596618">
              <w:rPr>
                <w:rFonts w:ascii="Sylfaen" w:hAnsi="Sylfaen" w:cs="Sylfaen"/>
                <w:sz w:val="18"/>
                <w:szCs w:val="20"/>
              </w:rPr>
              <w:t>Անվտանգությունը</w:t>
            </w:r>
            <w:r w:rsidRPr="00596618">
              <w:rPr>
                <w:rFonts w:ascii="Arial Armenian" w:hAnsi="Arial Armenian" w:cs="Calibri"/>
                <w:sz w:val="18"/>
                <w:szCs w:val="20"/>
              </w:rPr>
              <w:t xml:space="preserve"> </w:t>
            </w:r>
            <w:r w:rsidRPr="00596618">
              <w:rPr>
                <w:rFonts w:ascii="Sylfaen" w:hAnsi="Sylfaen" w:cs="Sylfaen"/>
                <w:sz w:val="18"/>
                <w:szCs w:val="20"/>
              </w:rPr>
              <w:t>և</w:t>
            </w:r>
            <w:r w:rsidRPr="00596618">
              <w:rPr>
                <w:rFonts w:ascii="Arial Armenian" w:hAnsi="Arial Armenian" w:cs="Calibri"/>
                <w:sz w:val="18"/>
                <w:szCs w:val="20"/>
              </w:rPr>
              <w:t xml:space="preserve"> </w:t>
            </w:r>
            <w:r w:rsidRPr="00596618">
              <w:rPr>
                <w:rFonts w:ascii="Sylfaen" w:hAnsi="Sylfaen" w:cs="Sylfaen"/>
                <w:sz w:val="18"/>
                <w:szCs w:val="20"/>
              </w:rPr>
              <w:t>մակնշումը</w:t>
            </w:r>
            <w:r w:rsidRPr="00596618">
              <w:rPr>
                <w:rFonts w:ascii="Arial Armenian" w:hAnsi="Arial Armenian" w:cs="Calibri"/>
                <w:sz w:val="18"/>
                <w:szCs w:val="20"/>
              </w:rPr>
              <w:t xml:space="preserve">` </w:t>
            </w:r>
            <w:r w:rsidRPr="00596618">
              <w:rPr>
                <w:rFonts w:ascii="Sylfaen" w:hAnsi="Sylfaen" w:cs="Sylfaen"/>
                <w:sz w:val="18"/>
                <w:szCs w:val="20"/>
              </w:rPr>
              <w:t>ըստ</w:t>
            </w:r>
            <w:r w:rsidRPr="00596618">
              <w:rPr>
                <w:rFonts w:ascii="Arial Armenian" w:hAnsi="Arial Armenian" w:cs="Calibri"/>
                <w:sz w:val="18"/>
                <w:szCs w:val="20"/>
              </w:rPr>
              <w:t xml:space="preserve"> </w:t>
            </w:r>
            <w:r w:rsidRPr="00596618">
              <w:rPr>
                <w:rFonts w:ascii="Sylfaen" w:hAnsi="Sylfaen" w:cs="Sylfaen"/>
                <w:sz w:val="18"/>
                <w:szCs w:val="20"/>
              </w:rPr>
              <w:t>ՀՀ</w:t>
            </w:r>
            <w:r w:rsidRPr="00596618">
              <w:rPr>
                <w:rFonts w:ascii="Arial Armenian" w:hAnsi="Arial Armenian" w:cs="Calibri"/>
                <w:sz w:val="18"/>
                <w:szCs w:val="20"/>
              </w:rPr>
              <w:t xml:space="preserve"> </w:t>
            </w:r>
            <w:r w:rsidRPr="00596618">
              <w:rPr>
                <w:rFonts w:ascii="Sylfaen" w:hAnsi="Sylfaen" w:cs="Sylfaen"/>
                <w:sz w:val="18"/>
                <w:szCs w:val="20"/>
              </w:rPr>
              <w:t>կառա</w:t>
            </w:r>
            <w:r w:rsidRPr="00596618">
              <w:rPr>
                <w:rFonts w:ascii="Arial Armenian" w:hAnsi="Arial Armenian" w:cs="Calibri"/>
                <w:sz w:val="18"/>
                <w:szCs w:val="20"/>
              </w:rPr>
              <w:t>-</w:t>
            </w:r>
            <w:r w:rsidRPr="00596618">
              <w:rPr>
                <w:rFonts w:ascii="Sylfaen" w:hAnsi="Sylfaen" w:cs="Sylfaen"/>
                <w:sz w:val="18"/>
                <w:szCs w:val="20"/>
              </w:rPr>
              <w:t>վարության</w:t>
            </w:r>
            <w:r w:rsidRPr="00596618">
              <w:rPr>
                <w:rFonts w:ascii="Arial Armenian" w:hAnsi="Arial Armenian" w:cs="Calibri"/>
                <w:sz w:val="18"/>
                <w:szCs w:val="20"/>
              </w:rPr>
              <w:t xml:space="preserve"> 2006</w:t>
            </w:r>
            <w:r w:rsidRPr="00596618">
              <w:rPr>
                <w:rFonts w:ascii="Sylfaen" w:hAnsi="Sylfaen" w:cs="Sylfaen"/>
                <w:sz w:val="18"/>
                <w:szCs w:val="20"/>
              </w:rPr>
              <w:t>թ</w:t>
            </w:r>
            <w:r w:rsidRPr="00596618">
              <w:rPr>
                <w:rFonts w:ascii="Arial Armenian" w:hAnsi="Arial Armenian" w:cs="Calibri"/>
                <w:sz w:val="18"/>
                <w:szCs w:val="20"/>
              </w:rPr>
              <w:t xml:space="preserve">. </w:t>
            </w:r>
            <w:r w:rsidRPr="00596618">
              <w:rPr>
                <w:rFonts w:ascii="Sylfaen" w:hAnsi="Sylfaen" w:cs="Sylfaen"/>
                <w:sz w:val="18"/>
                <w:szCs w:val="20"/>
              </w:rPr>
              <w:t>հոկտեմբերի</w:t>
            </w:r>
            <w:r w:rsidRPr="00596618">
              <w:rPr>
                <w:rFonts w:ascii="Arial Armenian" w:hAnsi="Arial Armenian" w:cs="Calibri"/>
                <w:sz w:val="18"/>
                <w:szCs w:val="20"/>
              </w:rPr>
              <w:t xml:space="preserve"> 19-</w:t>
            </w:r>
            <w:r w:rsidRPr="00596618">
              <w:rPr>
                <w:rFonts w:ascii="Sylfaen" w:hAnsi="Sylfaen" w:cs="Sylfaen"/>
                <w:sz w:val="18"/>
                <w:szCs w:val="20"/>
              </w:rPr>
              <w:t>ի</w:t>
            </w:r>
            <w:r w:rsidRPr="00596618">
              <w:rPr>
                <w:rFonts w:ascii="Arial Armenian" w:hAnsi="Arial Armenian" w:cs="Calibri"/>
                <w:sz w:val="18"/>
                <w:szCs w:val="20"/>
              </w:rPr>
              <w:t xml:space="preserve"> N 1560-</w:t>
            </w:r>
            <w:r w:rsidRPr="00596618">
              <w:rPr>
                <w:rFonts w:ascii="Sylfaen" w:hAnsi="Sylfaen" w:cs="Sylfaen"/>
                <w:sz w:val="18"/>
                <w:szCs w:val="20"/>
              </w:rPr>
              <w:t>Ն</w:t>
            </w:r>
            <w:r w:rsidRPr="00596618">
              <w:rPr>
                <w:rFonts w:ascii="Arial Armenian" w:hAnsi="Arial Armenian" w:cs="Calibri"/>
                <w:sz w:val="18"/>
                <w:szCs w:val="20"/>
              </w:rPr>
              <w:t xml:space="preserve"> </w:t>
            </w:r>
            <w:r w:rsidRPr="00596618">
              <w:rPr>
                <w:rFonts w:ascii="Sylfaen" w:hAnsi="Sylfaen" w:cs="Sylfaen"/>
                <w:sz w:val="18"/>
                <w:szCs w:val="20"/>
              </w:rPr>
              <w:t>որոշմամբ</w:t>
            </w:r>
            <w:r w:rsidRPr="00596618">
              <w:rPr>
                <w:rFonts w:ascii="Arial Armenian" w:hAnsi="Arial Armenian" w:cs="Calibri"/>
                <w:sz w:val="18"/>
                <w:szCs w:val="20"/>
              </w:rPr>
              <w:t xml:space="preserve"> </w:t>
            </w:r>
            <w:r w:rsidRPr="00596618">
              <w:rPr>
                <w:rFonts w:ascii="Sylfaen" w:hAnsi="Sylfaen" w:cs="Sylfaen"/>
                <w:sz w:val="18"/>
                <w:szCs w:val="20"/>
              </w:rPr>
              <w:t>հաստատված</w:t>
            </w:r>
            <w:r w:rsidRPr="00596618">
              <w:rPr>
                <w:rFonts w:ascii="Arial Armenian" w:hAnsi="Arial Armenian" w:cs="Calibri"/>
                <w:sz w:val="18"/>
                <w:szCs w:val="20"/>
              </w:rPr>
              <w:t xml:space="preserve"> </w:t>
            </w:r>
            <w:r w:rsidRPr="00596618">
              <w:rPr>
                <w:rFonts w:ascii="Arial Armenian" w:hAnsi="Arial Armenian" w:cs="Arial Armenian"/>
                <w:sz w:val="18"/>
                <w:szCs w:val="20"/>
              </w:rPr>
              <w:t>«</w:t>
            </w:r>
            <w:r w:rsidRPr="00596618">
              <w:rPr>
                <w:rFonts w:ascii="Sylfaen" w:hAnsi="Sylfaen" w:cs="Sylfaen"/>
                <w:sz w:val="18"/>
                <w:szCs w:val="20"/>
              </w:rPr>
              <w:t>Մսի</w:t>
            </w:r>
            <w:r w:rsidRPr="00596618">
              <w:rPr>
                <w:rFonts w:ascii="Arial Armenian" w:hAnsi="Arial Armenian" w:cs="Calibri"/>
                <w:sz w:val="18"/>
                <w:szCs w:val="20"/>
              </w:rPr>
              <w:t xml:space="preserve"> </w:t>
            </w:r>
            <w:r w:rsidRPr="00596618">
              <w:rPr>
                <w:rFonts w:ascii="Sylfaen" w:hAnsi="Sylfaen" w:cs="Sylfaen"/>
                <w:sz w:val="18"/>
                <w:szCs w:val="20"/>
              </w:rPr>
              <w:t>և</w:t>
            </w:r>
            <w:r w:rsidRPr="00596618">
              <w:rPr>
                <w:rFonts w:ascii="Arial Armenian" w:hAnsi="Arial Armenian" w:cs="Calibri"/>
                <w:sz w:val="18"/>
                <w:szCs w:val="20"/>
              </w:rPr>
              <w:t xml:space="preserve"> </w:t>
            </w:r>
            <w:r w:rsidRPr="00596618">
              <w:rPr>
                <w:rFonts w:ascii="Sylfaen" w:hAnsi="Sylfaen" w:cs="Sylfaen"/>
                <w:sz w:val="18"/>
                <w:szCs w:val="20"/>
              </w:rPr>
              <w:t>մսամթերքի</w:t>
            </w:r>
            <w:r w:rsidRPr="00596618">
              <w:rPr>
                <w:rFonts w:ascii="Arial Armenian" w:hAnsi="Arial Armenian" w:cs="Calibri"/>
                <w:sz w:val="18"/>
                <w:szCs w:val="20"/>
              </w:rPr>
              <w:t xml:space="preserve"> </w:t>
            </w:r>
            <w:r w:rsidRPr="00596618">
              <w:rPr>
                <w:rFonts w:ascii="Sylfaen" w:hAnsi="Sylfaen" w:cs="Sylfaen"/>
                <w:sz w:val="18"/>
                <w:szCs w:val="20"/>
              </w:rPr>
              <w:t>տեխնիկական</w:t>
            </w:r>
            <w:r w:rsidRPr="00596618">
              <w:rPr>
                <w:rFonts w:ascii="Arial Armenian" w:hAnsi="Arial Armenian" w:cs="Calibri"/>
                <w:sz w:val="18"/>
                <w:szCs w:val="20"/>
              </w:rPr>
              <w:t xml:space="preserve"> </w:t>
            </w:r>
            <w:r w:rsidRPr="00596618">
              <w:rPr>
                <w:rFonts w:ascii="Sylfaen" w:hAnsi="Sylfaen" w:cs="Sylfaen"/>
                <w:sz w:val="18"/>
                <w:szCs w:val="20"/>
              </w:rPr>
              <w:t>կանոնակարգի</w:t>
            </w:r>
            <w:r w:rsidRPr="00596618">
              <w:rPr>
                <w:rFonts w:ascii="Arial Armenian" w:hAnsi="Arial Armenian" w:cs="Arial Armenian"/>
                <w:sz w:val="18"/>
                <w:szCs w:val="20"/>
              </w:rPr>
              <w:t>»</w:t>
            </w:r>
            <w:r w:rsidRPr="00596618">
              <w:rPr>
                <w:rFonts w:ascii="Arial Armenian" w:hAnsi="Arial Armenian" w:cs="Calibri"/>
                <w:sz w:val="18"/>
                <w:szCs w:val="20"/>
              </w:rPr>
              <w:t xml:space="preserve"> </w:t>
            </w:r>
            <w:r w:rsidRPr="00596618">
              <w:rPr>
                <w:rFonts w:ascii="Sylfaen" w:hAnsi="Sylfaen" w:cs="Sylfaen"/>
                <w:sz w:val="18"/>
                <w:szCs w:val="20"/>
              </w:rPr>
              <w:t>և</w:t>
            </w:r>
            <w:r w:rsidRPr="00596618">
              <w:rPr>
                <w:rFonts w:ascii="Arial Armenian" w:hAnsi="Arial Armenian" w:cs="Calibri"/>
                <w:sz w:val="18"/>
                <w:szCs w:val="20"/>
              </w:rPr>
              <w:t xml:space="preserve"> </w:t>
            </w:r>
            <w:r w:rsidRPr="00596618">
              <w:rPr>
                <w:rFonts w:ascii="Arial Armenian" w:hAnsi="Arial Armenian" w:cs="Arial Armenian"/>
                <w:sz w:val="18"/>
                <w:szCs w:val="20"/>
              </w:rPr>
              <w:t>«</w:t>
            </w:r>
            <w:r w:rsidRPr="00596618">
              <w:rPr>
                <w:rFonts w:ascii="Sylfaen" w:hAnsi="Sylfaen" w:cs="Sylfaen"/>
                <w:sz w:val="18"/>
                <w:szCs w:val="20"/>
              </w:rPr>
              <w:t>Սննդամթերքի</w:t>
            </w:r>
            <w:r w:rsidRPr="00596618">
              <w:rPr>
                <w:rFonts w:ascii="Arial Armenian" w:hAnsi="Arial Armenian" w:cs="Calibri"/>
                <w:sz w:val="18"/>
                <w:szCs w:val="20"/>
              </w:rPr>
              <w:t xml:space="preserve"> </w:t>
            </w:r>
            <w:r w:rsidRPr="00596618">
              <w:rPr>
                <w:rFonts w:ascii="Sylfaen" w:hAnsi="Sylfaen" w:cs="Sylfaen"/>
                <w:sz w:val="18"/>
                <w:szCs w:val="20"/>
              </w:rPr>
              <w:t>անվտանգության</w:t>
            </w:r>
            <w:r w:rsidRPr="00596618">
              <w:rPr>
                <w:rFonts w:ascii="Arial Armenian" w:hAnsi="Arial Armenian" w:cs="Calibri"/>
                <w:sz w:val="18"/>
                <w:szCs w:val="20"/>
              </w:rPr>
              <w:t xml:space="preserve"> </w:t>
            </w:r>
            <w:r w:rsidRPr="00596618">
              <w:rPr>
                <w:rFonts w:ascii="Sylfaen" w:hAnsi="Sylfaen" w:cs="Sylfaen"/>
                <w:sz w:val="18"/>
                <w:szCs w:val="20"/>
              </w:rPr>
              <w:t>մասին</w:t>
            </w:r>
            <w:r w:rsidRPr="00596618">
              <w:rPr>
                <w:rFonts w:ascii="Arial Armenian" w:hAnsi="Arial Armenian" w:cs="Arial Armenian"/>
                <w:sz w:val="18"/>
                <w:szCs w:val="20"/>
              </w:rPr>
              <w:t>»</w:t>
            </w:r>
            <w:r w:rsidRPr="00596618">
              <w:rPr>
                <w:rFonts w:ascii="Arial Armenian" w:hAnsi="Arial Armenian" w:cs="Calibri"/>
                <w:sz w:val="18"/>
                <w:szCs w:val="20"/>
              </w:rPr>
              <w:t xml:space="preserve"> </w:t>
            </w:r>
            <w:r w:rsidRPr="00596618">
              <w:rPr>
                <w:rFonts w:ascii="Sylfaen" w:hAnsi="Sylfaen" w:cs="Sylfaen"/>
                <w:sz w:val="18"/>
                <w:szCs w:val="20"/>
              </w:rPr>
              <w:t>ՀՀ</w:t>
            </w:r>
            <w:r w:rsidRPr="00596618">
              <w:rPr>
                <w:rFonts w:ascii="Arial Armenian" w:hAnsi="Arial Armenian" w:cs="Calibri"/>
                <w:sz w:val="18"/>
                <w:szCs w:val="20"/>
              </w:rPr>
              <w:t xml:space="preserve"> </w:t>
            </w:r>
            <w:r w:rsidRPr="00596618">
              <w:rPr>
                <w:rFonts w:ascii="Sylfaen" w:hAnsi="Sylfaen" w:cs="Sylfaen"/>
                <w:sz w:val="18"/>
                <w:szCs w:val="20"/>
              </w:rPr>
              <w:t>օրենքի</w:t>
            </w:r>
            <w:r w:rsidRPr="00596618">
              <w:rPr>
                <w:rFonts w:ascii="Arial Armenian" w:hAnsi="Arial Armenian" w:cs="Calibri"/>
                <w:sz w:val="18"/>
                <w:szCs w:val="20"/>
              </w:rPr>
              <w:t xml:space="preserve"> 8-</w:t>
            </w:r>
            <w:r w:rsidRPr="00596618">
              <w:rPr>
                <w:rFonts w:ascii="Sylfaen" w:hAnsi="Sylfaen" w:cs="Sylfaen"/>
                <w:sz w:val="18"/>
                <w:szCs w:val="20"/>
              </w:rPr>
              <w:t>րդ</w:t>
            </w:r>
            <w:r w:rsidRPr="00596618">
              <w:rPr>
                <w:rFonts w:ascii="Arial Armenian" w:hAnsi="Arial Armenian" w:cs="Calibri"/>
                <w:sz w:val="18"/>
                <w:szCs w:val="20"/>
              </w:rPr>
              <w:t xml:space="preserve"> </w:t>
            </w:r>
            <w:r w:rsidRPr="00596618">
              <w:rPr>
                <w:rFonts w:ascii="Sylfaen" w:hAnsi="Sylfaen" w:cs="Sylfaen"/>
                <w:sz w:val="18"/>
                <w:szCs w:val="20"/>
              </w:rPr>
              <w:t>հոդվածի</w:t>
            </w:r>
            <w:r w:rsidRPr="00596618">
              <w:rPr>
                <w:rFonts w:ascii="Arial Armenian" w:hAnsi="Arial Armenian" w:cs="Calibri"/>
                <w:sz w:val="18"/>
                <w:szCs w:val="20"/>
              </w:rPr>
              <w:t xml:space="preserve">: </w:t>
            </w:r>
            <w:r w:rsidRPr="00596618">
              <w:rPr>
                <w:rFonts w:ascii="Sylfaen" w:hAnsi="Sylfaen" w:cs="Sylfaen"/>
                <w:sz w:val="18"/>
                <w:szCs w:val="20"/>
              </w:rPr>
              <w:t>ՀՍՏ</w:t>
            </w:r>
            <w:r w:rsidRPr="00596618">
              <w:rPr>
                <w:rFonts w:ascii="Arial Armenian" w:hAnsi="Arial Armenian" w:cs="Calibri"/>
                <w:sz w:val="18"/>
                <w:szCs w:val="20"/>
              </w:rPr>
              <w:t xml:space="preserve"> 342-2011:</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5000</w:t>
            </w:r>
          </w:p>
        </w:tc>
        <w:tc>
          <w:tcPr>
            <w:tcW w:w="1276" w:type="dxa"/>
            <w:vAlign w:val="center"/>
          </w:tcPr>
          <w:p w:rsidR="00C709A4" w:rsidRDefault="00C709A4">
            <w:pPr>
              <w:jc w:val="center"/>
              <w:rPr>
                <w:rFonts w:ascii="Calibri" w:hAnsi="Calibri"/>
                <w:color w:val="000000"/>
              </w:rPr>
            </w:pPr>
            <w:r>
              <w:rPr>
                <w:rFonts w:ascii="Calibri" w:hAnsi="Calibri"/>
                <w:color w:val="000000"/>
              </w:rPr>
              <w:t>1250000</w:t>
            </w:r>
          </w:p>
        </w:tc>
        <w:tc>
          <w:tcPr>
            <w:tcW w:w="992" w:type="dxa"/>
            <w:vAlign w:val="center"/>
          </w:tcPr>
          <w:p w:rsidR="00C709A4" w:rsidRDefault="00C709A4">
            <w:pPr>
              <w:jc w:val="center"/>
              <w:rPr>
                <w:rFonts w:ascii="Calibri" w:hAnsi="Calibri"/>
                <w:color w:val="000000"/>
              </w:rPr>
            </w:pPr>
            <w:r>
              <w:rPr>
                <w:rFonts w:ascii="Calibri" w:hAnsi="Calibri"/>
                <w:color w:val="000000"/>
              </w:rPr>
              <w:t>250</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4F3AFE" w:rsidRDefault="00C709A4" w:rsidP="003A6C1B">
            <w:pPr>
              <w:jc w:val="center"/>
              <w:rPr>
                <w:rFonts w:ascii="GHEA Grapalat" w:hAnsi="GHEA Grapalat"/>
                <w:b/>
                <w:sz w:val="16"/>
                <w:szCs w:val="16"/>
              </w:rPr>
            </w:pPr>
            <w:r>
              <w:rPr>
                <w:rFonts w:ascii="GHEA Grapalat" w:hAnsi="GHEA Grapalat" w:cs="Calibri"/>
                <w:b/>
                <w:color w:val="000000"/>
                <w:sz w:val="16"/>
                <w:szCs w:val="16"/>
              </w:rPr>
              <w:t>Ըստ պահանջի</w:t>
            </w:r>
          </w:p>
        </w:tc>
        <w:tc>
          <w:tcPr>
            <w:tcW w:w="1984" w:type="dxa"/>
            <w:vAlign w:val="center"/>
          </w:tcPr>
          <w:p w:rsidR="00C709A4" w:rsidRPr="00D05AA7" w:rsidRDefault="00C709A4" w:rsidP="00E635F1">
            <w:pPr>
              <w:jc w:val="center"/>
              <w:rPr>
                <w:rFonts w:ascii="GHEA Grapalat" w:hAnsi="GHEA Grapalat"/>
                <w:b/>
                <w:sz w:val="16"/>
                <w:szCs w:val="16"/>
              </w:rPr>
            </w:pPr>
            <w:r w:rsidRPr="008E0759">
              <w:rPr>
                <w:rFonts w:ascii="GHEA Grapalat" w:hAnsi="GHEA Grapalat"/>
                <w:b/>
                <w:sz w:val="16"/>
                <w:szCs w:val="16"/>
                <w:lang w:val="ru-RU"/>
              </w:rPr>
              <w:t>Մատակարարումն</w:t>
            </w:r>
            <w:r w:rsidRPr="00D05AA7">
              <w:rPr>
                <w:rFonts w:ascii="GHEA Grapalat" w:hAnsi="GHEA Grapalat"/>
                <w:b/>
                <w:sz w:val="16"/>
                <w:szCs w:val="16"/>
              </w:rPr>
              <w:t xml:space="preserve"> </w:t>
            </w:r>
            <w:r w:rsidRPr="008E0759">
              <w:rPr>
                <w:rFonts w:ascii="GHEA Grapalat" w:hAnsi="GHEA Grapalat"/>
                <w:b/>
                <w:sz w:val="16"/>
                <w:szCs w:val="16"/>
                <w:lang w:val="ru-RU"/>
              </w:rPr>
              <w:t>իրականացվում</w:t>
            </w:r>
            <w:r w:rsidRPr="00D05AA7">
              <w:rPr>
                <w:rFonts w:ascii="GHEA Grapalat" w:hAnsi="GHEA Grapalat"/>
                <w:b/>
                <w:sz w:val="16"/>
                <w:szCs w:val="16"/>
              </w:rPr>
              <w:t xml:space="preserve"> </w:t>
            </w:r>
            <w:r w:rsidRPr="008E0759">
              <w:rPr>
                <w:rFonts w:ascii="GHEA Grapalat" w:hAnsi="GHEA Grapalat"/>
                <w:b/>
                <w:sz w:val="16"/>
                <w:szCs w:val="16"/>
                <w:lang w:val="ru-RU"/>
              </w:rPr>
              <w:t>է</w:t>
            </w:r>
            <w:r w:rsidRPr="00D05AA7">
              <w:rPr>
                <w:rFonts w:ascii="GHEA Grapalat" w:hAnsi="GHEA Grapalat"/>
                <w:b/>
                <w:sz w:val="16"/>
                <w:szCs w:val="16"/>
              </w:rPr>
              <w:t xml:space="preserve">  </w:t>
            </w:r>
            <w:r w:rsidRPr="008E0759">
              <w:rPr>
                <w:rFonts w:ascii="GHEA Grapalat" w:hAnsi="GHEA Grapalat"/>
                <w:b/>
                <w:sz w:val="16"/>
                <w:szCs w:val="16"/>
                <w:lang w:val="ru-RU"/>
              </w:rPr>
              <w:t>Պայմանագիրն</w:t>
            </w:r>
            <w:r w:rsidRPr="00D05AA7">
              <w:rPr>
                <w:rFonts w:ascii="GHEA Grapalat" w:hAnsi="GHEA Grapalat"/>
                <w:b/>
                <w:sz w:val="16"/>
                <w:szCs w:val="16"/>
              </w:rPr>
              <w:t xml:space="preserve"> </w:t>
            </w:r>
            <w:r w:rsidRPr="008E0759">
              <w:rPr>
                <w:rFonts w:ascii="GHEA Grapalat" w:hAnsi="GHEA Grapalat"/>
                <w:b/>
                <w:sz w:val="16"/>
                <w:szCs w:val="16"/>
                <w:lang w:val="ru-RU"/>
              </w:rPr>
              <w:t>ուժի</w:t>
            </w:r>
            <w:r w:rsidRPr="00D05AA7">
              <w:rPr>
                <w:rFonts w:ascii="GHEA Grapalat" w:hAnsi="GHEA Grapalat"/>
                <w:b/>
                <w:sz w:val="16"/>
                <w:szCs w:val="16"/>
              </w:rPr>
              <w:t xml:space="preserve"> </w:t>
            </w:r>
            <w:r w:rsidRPr="008E0759">
              <w:rPr>
                <w:rFonts w:ascii="GHEA Grapalat" w:hAnsi="GHEA Grapalat"/>
                <w:b/>
                <w:sz w:val="16"/>
                <w:szCs w:val="16"/>
                <w:lang w:val="ru-RU"/>
              </w:rPr>
              <w:t>մեջ</w:t>
            </w:r>
            <w:r w:rsidRPr="00D05AA7">
              <w:rPr>
                <w:rFonts w:ascii="GHEA Grapalat" w:hAnsi="GHEA Grapalat"/>
                <w:b/>
                <w:sz w:val="16"/>
                <w:szCs w:val="16"/>
              </w:rPr>
              <w:t xml:space="preserve"> </w:t>
            </w:r>
            <w:r w:rsidRPr="008E0759">
              <w:rPr>
                <w:rFonts w:ascii="GHEA Grapalat" w:hAnsi="GHEA Grapalat"/>
                <w:b/>
                <w:sz w:val="16"/>
                <w:szCs w:val="16"/>
                <w:lang w:val="ru-RU"/>
              </w:rPr>
              <w:t>մտնելու</w:t>
            </w:r>
            <w:r w:rsidRPr="00D05AA7">
              <w:rPr>
                <w:rFonts w:ascii="GHEA Grapalat" w:hAnsi="GHEA Grapalat"/>
                <w:b/>
                <w:sz w:val="16"/>
                <w:szCs w:val="16"/>
              </w:rPr>
              <w:t xml:space="preserve"> </w:t>
            </w:r>
            <w:r w:rsidRPr="008E0759">
              <w:rPr>
                <w:rFonts w:ascii="GHEA Grapalat" w:hAnsi="GHEA Grapalat"/>
                <w:b/>
                <w:sz w:val="16"/>
                <w:szCs w:val="16"/>
                <w:lang w:val="ru-RU"/>
              </w:rPr>
              <w:t>օրվանից</w:t>
            </w:r>
            <w:r w:rsidRPr="00D05AA7">
              <w:rPr>
                <w:rFonts w:ascii="GHEA Grapalat" w:hAnsi="GHEA Grapalat"/>
                <w:b/>
                <w:sz w:val="16"/>
                <w:szCs w:val="16"/>
              </w:rPr>
              <w:t xml:space="preserve"> </w:t>
            </w:r>
            <w:r w:rsidRPr="008E0759">
              <w:rPr>
                <w:rFonts w:ascii="GHEA Grapalat" w:hAnsi="GHEA Grapalat"/>
                <w:b/>
                <w:sz w:val="16"/>
                <w:szCs w:val="16"/>
                <w:lang w:val="ru-RU"/>
              </w:rPr>
              <w:t>մինչև</w:t>
            </w:r>
            <w:r w:rsidRPr="00D05AA7">
              <w:rPr>
                <w:rFonts w:ascii="GHEA Grapalat" w:hAnsi="GHEA Grapalat"/>
                <w:b/>
                <w:sz w:val="16"/>
                <w:szCs w:val="16"/>
              </w:rPr>
              <w:t xml:space="preserve"> </w:t>
            </w:r>
            <w:r w:rsidRPr="008E0759">
              <w:rPr>
                <w:rFonts w:ascii="GHEA Grapalat" w:hAnsi="GHEA Grapalat"/>
                <w:b/>
                <w:sz w:val="16"/>
                <w:szCs w:val="16"/>
                <w:lang w:val="ru-RU"/>
              </w:rPr>
              <w:t>դասապրոցեսի</w:t>
            </w:r>
            <w:r w:rsidRPr="00D05AA7">
              <w:rPr>
                <w:rFonts w:ascii="GHEA Grapalat" w:hAnsi="GHEA Grapalat"/>
                <w:b/>
                <w:sz w:val="16"/>
                <w:szCs w:val="16"/>
              </w:rPr>
              <w:t xml:space="preserve"> </w:t>
            </w:r>
            <w:r w:rsidRPr="008E0759">
              <w:rPr>
                <w:rFonts w:ascii="GHEA Grapalat" w:hAnsi="GHEA Grapalat"/>
                <w:b/>
                <w:sz w:val="16"/>
                <w:szCs w:val="16"/>
                <w:lang w:val="ru-RU"/>
              </w:rPr>
              <w:t>ավարտը</w:t>
            </w:r>
          </w:p>
        </w:tc>
      </w:tr>
      <w:tr w:rsidR="00C709A4" w:rsidRPr="00C27075" w:rsidTr="00174442">
        <w:trPr>
          <w:trHeight w:val="1816"/>
        </w:trPr>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lastRenderedPageBreak/>
              <w:t>3</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15112100</w:t>
            </w:r>
          </w:p>
        </w:tc>
        <w:tc>
          <w:tcPr>
            <w:tcW w:w="1559" w:type="dxa"/>
            <w:vAlign w:val="center"/>
          </w:tcPr>
          <w:p w:rsidR="00C709A4" w:rsidRPr="002E51D7" w:rsidRDefault="00C709A4" w:rsidP="00243AF7">
            <w:pPr>
              <w:jc w:val="center"/>
              <w:rPr>
                <w:rFonts w:ascii="Calibri" w:hAnsi="Calibri"/>
                <w:color w:val="000000"/>
                <w:sz w:val="20"/>
              </w:rPr>
            </w:pPr>
            <w:r w:rsidRPr="002E51D7">
              <w:rPr>
                <w:rFonts w:ascii="Sylfaen" w:hAnsi="Sylfaen" w:cs="Sylfaen"/>
                <w:color w:val="000000"/>
                <w:sz w:val="20"/>
              </w:rPr>
              <w:t>Միս</w:t>
            </w:r>
            <w:r w:rsidRPr="002E51D7">
              <w:rPr>
                <w:rFonts w:ascii="Calibri" w:hAnsi="Calibri" w:cs="Calibri"/>
                <w:color w:val="000000"/>
                <w:sz w:val="20"/>
              </w:rPr>
              <w:t xml:space="preserve"> </w:t>
            </w:r>
            <w:r w:rsidRPr="002E51D7">
              <w:rPr>
                <w:rFonts w:ascii="Sylfaen" w:hAnsi="Sylfaen" w:cs="Sylfaen"/>
                <w:color w:val="000000"/>
                <w:sz w:val="20"/>
              </w:rPr>
              <w:t>թռչնի</w:t>
            </w:r>
            <w:r w:rsidR="00243AF7">
              <w:rPr>
                <w:rFonts w:ascii="Sylfaen" w:hAnsi="Sylfaen" w:cs="Sylfaen"/>
                <w:color w:val="000000"/>
                <w:sz w:val="20"/>
              </w:rPr>
              <w:t xml:space="preserve"> </w:t>
            </w:r>
          </w:p>
        </w:tc>
        <w:tc>
          <w:tcPr>
            <w:tcW w:w="4394" w:type="dxa"/>
            <w:vAlign w:val="center"/>
          </w:tcPr>
          <w:p w:rsidR="00C709A4" w:rsidRPr="00FB3A8B" w:rsidRDefault="00C709A4" w:rsidP="003A6C1B">
            <w:pPr>
              <w:jc w:val="center"/>
              <w:rPr>
                <w:rFonts w:ascii="GHEA Grapalat" w:hAnsi="GHEA Grapalat"/>
                <w:b/>
                <w:i/>
                <w:sz w:val="14"/>
                <w:szCs w:val="14"/>
                <w:lang w:val="af-ZA"/>
              </w:rPr>
            </w:pPr>
            <w:r>
              <w:rPr>
                <w:rFonts w:ascii="GHEA Grapalat" w:hAnsi="GHEA Grapalat"/>
                <w:b/>
                <w:i/>
                <w:sz w:val="14"/>
                <w:szCs w:val="14"/>
                <w:lang w:val="af-ZA"/>
              </w:rPr>
              <w:t xml:space="preserve">Հավի բդիկ, </w:t>
            </w:r>
            <w:r w:rsidRPr="00C16156">
              <w:rPr>
                <w:rFonts w:ascii="GHEA Grapalat" w:hAnsi="GHEA Grapalat"/>
                <w:b/>
                <w:i/>
                <w:sz w:val="14"/>
                <w:szCs w:val="14"/>
                <w:lang w:val="af-ZA"/>
              </w:rPr>
              <w:t>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1700</w:t>
            </w:r>
          </w:p>
        </w:tc>
        <w:tc>
          <w:tcPr>
            <w:tcW w:w="1276" w:type="dxa"/>
            <w:vAlign w:val="center"/>
          </w:tcPr>
          <w:p w:rsidR="00C709A4" w:rsidRDefault="00C709A4">
            <w:pPr>
              <w:jc w:val="center"/>
              <w:rPr>
                <w:rFonts w:ascii="Calibri" w:hAnsi="Calibri"/>
                <w:color w:val="000000"/>
              </w:rPr>
            </w:pPr>
            <w:r>
              <w:rPr>
                <w:rFonts w:ascii="Calibri" w:hAnsi="Calibri"/>
                <w:color w:val="000000"/>
              </w:rPr>
              <w:t>1133900</w:t>
            </w:r>
          </w:p>
        </w:tc>
        <w:tc>
          <w:tcPr>
            <w:tcW w:w="992" w:type="dxa"/>
            <w:vAlign w:val="center"/>
          </w:tcPr>
          <w:p w:rsidR="00C709A4" w:rsidRDefault="00C709A4">
            <w:pPr>
              <w:jc w:val="center"/>
              <w:rPr>
                <w:rFonts w:ascii="Calibri" w:hAnsi="Calibri"/>
                <w:color w:val="000000"/>
              </w:rPr>
            </w:pPr>
            <w:r>
              <w:rPr>
                <w:rFonts w:ascii="Calibri" w:hAnsi="Calibri"/>
                <w:color w:val="000000"/>
              </w:rPr>
              <w:t>667</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4F3AFE" w:rsidRDefault="00C709A4" w:rsidP="003A6C1B">
            <w:pPr>
              <w:jc w:val="center"/>
              <w:rPr>
                <w:rFonts w:ascii="GHEA Grapalat" w:hAnsi="GHEA Grapalat"/>
                <w:b/>
                <w:sz w:val="16"/>
                <w:szCs w:val="16"/>
              </w:rPr>
            </w:pPr>
            <w:r>
              <w:rPr>
                <w:rFonts w:ascii="GHEA Grapalat" w:hAnsi="GHEA Grapalat" w:cs="Calibri"/>
                <w:b/>
                <w:color w:val="000000"/>
                <w:sz w:val="16"/>
                <w:szCs w:val="16"/>
              </w:rPr>
              <w:t>Ըստ պահանջի</w:t>
            </w:r>
          </w:p>
        </w:tc>
        <w:tc>
          <w:tcPr>
            <w:tcW w:w="1984" w:type="dxa"/>
            <w:vAlign w:val="center"/>
          </w:tcPr>
          <w:p w:rsidR="00C709A4" w:rsidRPr="00D05AA7" w:rsidRDefault="00C709A4" w:rsidP="00E635F1">
            <w:pPr>
              <w:jc w:val="center"/>
              <w:rPr>
                <w:rFonts w:ascii="GHEA Grapalat" w:hAnsi="GHEA Grapalat"/>
                <w:b/>
                <w:sz w:val="16"/>
                <w:szCs w:val="16"/>
              </w:rPr>
            </w:pPr>
            <w:r w:rsidRPr="00E426C1">
              <w:rPr>
                <w:rFonts w:ascii="GHEA Grapalat" w:hAnsi="GHEA Grapalat"/>
                <w:b/>
                <w:sz w:val="16"/>
                <w:szCs w:val="16"/>
              </w:rPr>
              <w:t>Մատակարարումն</w:t>
            </w:r>
            <w:r w:rsidRPr="00D05AA7">
              <w:rPr>
                <w:rFonts w:ascii="GHEA Grapalat" w:hAnsi="GHEA Grapalat"/>
                <w:b/>
                <w:sz w:val="16"/>
                <w:szCs w:val="16"/>
              </w:rPr>
              <w:t xml:space="preserve"> </w:t>
            </w:r>
            <w:r w:rsidRPr="00E426C1">
              <w:rPr>
                <w:rFonts w:ascii="GHEA Grapalat" w:hAnsi="GHEA Grapalat"/>
                <w:b/>
                <w:sz w:val="16"/>
                <w:szCs w:val="16"/>
              </w:rPr>
              <w:t>իրականացվում</w:t>
            </w:r>
            <w:r w:rsidRPr="00D05AA7">
              <w:rPr>
                <w:rFonts w:ascii="GHEA Grapalat" w:hAnsi="GHEA Grapalat"/>
                <w:b/>
                <w:sz w:val="16"/>
                <w:szCs w:val="16"/>
              </w:rPr>
              <w:t xml:space="preserve"> </w:t>
            </w:r>
            <w:r w:rsidRPr="00E426C1">
              <w:rPr>
                <w:rFonts w:ascii="GHEA Grapalat" w:hAnsi="GHEA Grapalat"/>
                <w:b/>
                <w:sz w:val="16"/>
                <w:szCs w:val="16"/>
              </w:rPr>
              <w:t>է</w:t>
            </w:r>
            <w:r w:rsidRPr="00D05AA7">
              <w:rPr>
                <w:rFonts w:ascii="GHEA Grapalat" w:hAnsi="GHEA Grapalat"/>
                <w:b/>
                <w:sz w:val="16"/>
                <w:szCs w:val="16"/>
              </w:rPr>
              <w:t xml:space="preserve">  </w:t>
            </w:r>
            <w:r w:rsidRPr="00E426C1">
              <w:rPr>
                <w:rFonts w:ascii="GHEA Grapalat" w:hAnsi="GHEA Grapalat"/>
                <w:b/>
                <w:sz w:val="16"/>
                <w:szCs w:val="16"/>
              </w:rPr>
              <w:t>Պայմանագիրն</w:t>
            </w:r>
            <w:r w:rsidRPr="00D05AA7">
              <w:rPr>
                <w:rFonts w:ascii="GHEA Grapalat" w:hAnsi="GHEA Grapalat"/>
                <w:b/>
                <w:sz w:val="16"/>
                <w:szCs w:val="16"/>
              </w:rPr>
              <w:t xml:space="preserve"> </w:t>
            </w:r>
            <w:r w:rsidRPr="00E426C1">
              <w:rPr>
                <w:rFonts w:ascii="GHEA Grapalat" w:hAnsi="GHEA Grapalat"/>
                <w:b/>
                <w:sz w:val="16"/>
                <w:szCs w:val="16"/>
              </w:rPr>
              <w:t>ուժի</w:t>
            </w:r>
            <w:r w:rsidRPr="00D05AA7">
              <w:rPr>
                <w:rFonts w:ascii="GHEA Grapalat" w:hAnsi="GHEA Grapalat"/>
                <w:b/>
                <w:sz w:val="16"/>
                <w:szCs w:val="16"/>
              </w:rPr>
              <w:t xml:space="preserve"> </w:t>
            </w:r>
            <w:r w:rsidRPr="00E426C1">
              <w:rPr>
                <w:rFonts w:ascii="GHEA Grapalat" w:hAnsi="GHEA Grapalat"/>
                <w:b/>
                <w:sz w:val="16"/>
                <w:szCs w:val="16"/>
              </w:rPr>
              <w:t>մեջ</w:t>
            </w:r>
            <w:r w:rsidRPr="00D05AA7">
              <w:rPr>
                <w:rFonts w:ascii="GHEA Grapalat" w:hAnsi="GHEA Grapalat"/>
                <w:b/>
                <w:sz w:val="16"/>
                <w:szCs w:val="16"/>
              </w:rPr>
              <w:t xml:space="preserve"> </w:t>
            </w:r>
            <w:r w:rsidRPr="00E426C1">
              <w:rPr>
                <w:rFonts w:ascii="GHEA Grapalat" w:hAnsi="GHEA Grapalat"/>
                <w:b/>
                <w:sz w:val="16"/>
                <w:szCs w:val="16"/>
              </w:rPr>
              <w:t>մտնելու</w:t>
            </w:r>
            <w:r w:rsidRPr="00D05AA7">
              <w:rPr>
                <w:rFonts w:ascii="GHEA Grapalat" w:hAnsi="GHEA Grapalat"/>
                <w:b/>
                <w:sz w:val="16"/>
                <w:szCs w:val="16"/>
              </w:rPr>
              <w:t xml:space="preserve"> </w:t>
            </w:r>
            <w:r w:rsidRPr="00E426C1">
              <w:rPr>
                <w:rFonts w:ascii="GHEA Grapalat" w:hAnsi="GHEA Grapalat"/>
                <w:b/>
                <w:sz w:val="16"/>
                <w:szCs w:val="16"/>
              </w:rPr>
              <w:t>օրվանից</w:t>
            </w:r>
            <w:r w:rsidRPr="00D05AA7">
              <w:rPr>
                <w:rFonts w:ascii="GHEA Grapalat" w:hAnsi="GHEA Grapalat"/>
                <w:b/>
                <w:sz w:val="16"/>
                <w:szCs w:val="16"/>
              </w:rPr>
              <w:t xml:space="preserve"> </w:t>
            </w:r>
            <w:r w:rsidRPr="00E426C1">
              <w:rPr>
                <w:rFonts w:ascii="GHEA Grapalat" w:hAnsi="GHEA Grapalat"/>
                <w:b/>
                <w:sz w:val="16"/>
                <w:szCs w:val="16"/>
              </w:rPr>
              <w:t>մինչև</w:t>
            </w:r>
            <w:r w:rsidRPr="00D05AA7">
              <w:rPr>
                <w:rFonts w:ascii="GHEA Grapalat" w:hAnsi="GHEA Grapalat"/>
                <w:b/>
                <w:sz w:val="16"/>
                <w:szCs w:val="16"/>
              </w:rPr>
              <w:t xml:space="preserve"> </w:t>
            </w:r>
            <w:r w:rsidRPr="00E426C1">
              <w:rPr>
                <w:rFonts w:ascii="GHEA Grapalat" w:hAnsi="GHEA Grapalat"/>
                <w:b/>
                <w:sz w:val="16"/>
                <w:szCs w:val="16"/>
              </w:rPr>
              <w:t>դասապրոցեսի</w:t>
            </w:r>
            <w:r w:rsidRPr="00D05AA7">
              <w:rPr>
                <w:rFonts w:ascii="GHEA Grapalat" w:hAnsi="GHEA Grapalat"/>
                <w:b/>
                <w:sz w:val="16"/>
                <w:szCs w:val="16"/>
              </w:rPr>
              <w:t xml:space="preserve"> </w:t>
            </w:r>
            <w:r w:rsidRPr="00E426C1">
              <w:rPr>
                <w:rFonts w:ascii="GHEA Grapalat" w:hAnsi="GHEA Grapalat"/>
                <w:b/>
                <w:sz w:val="16"/>
                <w:szCs w:val="16"/>
              </w:rPr>
              <w:t>ավարտը</w:t>
            </w:r>
          </w:p>
        </w:tc>
      </w:tr>
      <w:tr w:rsidR="00C709A4" w:rsidRPr="00C27075"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4</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15331180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Ոլոռ</w:t>
            </w:r>
            <w:r w:rsidRPr="002E51D7">
              <w:rPr>
                <w:rFonts w:ascii="Calibri" w:hAnsi="Calibri"/>
                <w:color w:val="000000"/>
                <w:sz w:val="20"/>
              </w:rPr>
              <w:t xml:space="preserve"> </w:t>
            </w:r>
            <w:r w:rsidRPr="002E51D7">
              <w:rPr>
                <w:rFonts w:ascii="Sylfaen" w:hAnsi="Sylfaen" w:cs="Sylfaen"/>
                <w:color w:val="000000"/>
                <w:sz w:val="20"/>
              </w:rPr>
              <w:t>պահածոյացված</w:t>
            </w:r>
          </w:p>
        </w:tc>
        <w:tc>
          <w:tcPr>
            <w:tcW w:w="4394" w:type="dxa"/>
            <w:vAlign w:val="center"/>
          </w:tcPr>
          <w:p w:rsidR="00C709A4" w:rsidRPr="00AE431E" w:rsidRDefault="001B6544" w:rsidP="003A6C1B">
            <w:pPr>
              <w:jc w:val="center"/>
              <w:rPr>
                <w:rFonts w:ascii="GHEA Grapalat" w:hAnsi="GHEA Grapalat"/>
                <w:color w:val="000000"/>
                <w:sz w:val="16"/>
                <w:szCs w:val="16"/>
                <w:lang w:val="af-ZA"/>
              </w:rPr>
            </w:pPr>
            <w:r w:rsidRPr="001B6544">
              <w:rPr>
                <w:rFonts w:ascii="Sylfaen" w:hAnsi="Sylfaen" w:cs="Sylfaen"/>
                <w:sz w:val="20"/>
              </w:rPr>
              <w:t>Ոլոռ</w:t>
            </w:r>
            <w:r w:rsidRPr="001B6544">
              <w:rPr>
                <w:sz w:val="20"/>
              </w:rPr>
              <w:t xml:space="preserve"> </w:t>
            </w:r>
            <w:r w:rsidRPr="001B6544">
              <w:rPr>
                <w:rFonts w:ascii="Sylfaen" w:hAnsi="Sylfaen" w:cs="Sylfaen"/>
                <w:sz w:val="20"/>
              </w:rPr>
              <w:t>պահածոյացված</w:t>
            </w:r>
            <w:r w:rsidRPr="001B6544">
              <w:rPr>
                <w:sz w:val="20"/>
              </w:rPr>
              <w:t xml:space="preserve">, </w:t>
            </w:r>
            <w:r w:rsidRPr="001B6544">
              <w:rPr>
                <w:rFonts w:ascii="Sylfaen" w:hAnsi="Sylfaen" w:cs="Sylfaen"/>
                <w:sz w:val="20"/>
              </w:rPr>
              <w:t>բաղադրությունը</w:t>
            </w:r>
            <w:r w:rsidRPr="001B6544">
              <w:rPr>
                <w:sz w:val="20"/>
              </w:rPr>
              <w:t xml:space="preserve">` </w:t>
            </w:r>
            <w:r w:rsidRPr="001B6544">
              <w:rPr>
                <w:rFonts w:ascii="Sylfaen" w:hAnsi="Sylfaen" w:cs="Sylfaen"/>
                <w:sz w:val="20"/>
              </w:rPr>
              <w:t>կանաչ</w:t>
            </w:r>
            <w:r w:rsidRPr="001B6544">
              <w:rPr>
                <w:sz w:val="20"/>
              </w:rPr>
              <w:t xml:space="preserve"> </w:t>
            </w:r>
            <w:r w:rsidRPr="001B6544">
              <w:rPr>
                <w:rFonts w:ascii="Sylfaen" w:hAnsi="Sylfaen" w:cs="Sylfaen"/>
                <w:sz w:val="20"/>
              </w:rPr>
              <w:t>ոլոռ</w:t>
            </w:r>
            <w:r w:rsidRPr="001B6544">
              <w:rPr>
                <w:sz w:val="20"/>
              </w:rPr>
              <w:t xml:space="preserve">, </w:t>
            </w:r>
            <w:r w:rsidRPr="001B6544">
              <w:rPr>
                <w:rFonts w:ascii="Sylfaen" w:hAnsi="Sylfaen" w:cs="Sylfaen"/>
                <w:sz w:val="20"/>
              </w:rPr>
              <w:t>ջուր</w:t>
            </w:r>
            <w:r w:rsidRPr="001B6544">
              <w:rPr>
                <w:sz w:val="20"/>
              </w:rPr>
              <w:t xml:space="preserve">, </w:t>
            </w:r>
            <w:r w:rsidRPr="001B6544">
              <w:rPr>
                <w:rFonts w:ascii="Sylfaen" w:hAnsi="Sylfaen" w:cs="Sylfaen"/>
                <w:sz w:val="20"/>
              </w:rPr>
              <w:t>շաքար</w:t>
            </w:r>
            <w:r w:rsidRPr="001B6544">
              <w:rPr>
                <w:sz w:val="20"/>
              </w:rPr>
              <w:t xml:space="preserve">, </w:t>
            </w:r>
            <w:r w:rsidRPr="001B6544">
              <w:rPr>
                <w:rFonts w:ascii="Sylfaen" w:hAnsi="Sylfaen" w:cs="Sylfaen"/>
                <w:sz w:val="20"/>
              </w:rPr>
              <w:t>աղ</w:t>
            </w:r>
            <w:r w:rsidRPr="001B6544">
              <w:rPr>
                <w:sz w:val="20"/>
              </w:rPr>
              <w:t xml:space="preserve">, </w:t>
            </w:r>
            <w:r w:rsidRPr="001B6544">
              <w:rPr>
                <w:rFonts w:ascii="Sylfaen" w:hAnsi="Sylfaen" w:cs="Sylfaen"/>
                <w:sz w:val="20"/>
              </w:rPr>
              <w:t>ապակյա</w:t>
            </w:r>
            <w:r w:rsidRPr="001B6544">
              <w:rPr>
                <w:sz w:val="20"/>
              </w:rPr>
              <w:t xml:space="preserve"> </w:t>
            </w:r>
            <w:r w:rsidRPr="001B6544">
              <w:rPr>
                <w:rFonts w:ascii="Sylfaen" w:hAnsi="Sylfaen" w:cs="Sylfaen"/>
                <w:sz w:val="20"/>
              </w:rPr>
              <w:t>կամ</w:t>
            </w:r>
            <w:r w:rsidRPr="001B6544">
              <w:rPr>
                <w:sz w:val="20"/>
              </w:rPr>
              <w:t xml:space="preserve"> </w:t>
            </w:r>
            <w:r w:rsidRPr="001B6544">
              <w:rPr>
                <w:rFonts w:ascii="Sylfaen" w:hAnsi="Sylfaen" w:cs="Sylfaen"/>
                <w:sz w:val="20"/>
              </w:rPr>
              <w:t>մետաղյա</w:t>
            </w:r>
            <w:r w:rsidRPr="001B6544">
              <w:rPr>
                <w:sz w:val="20"/>
              </w:rPr>
              <w:t xml:space="preserve"> </w:t>
            </w:r>
            <w:r w:rsidRPr="001B6544">
              <w:rPr>
                <w:rFonts w:ascii="Sylfaen" w:hAnsi="Sylfaen" w:cs="Sylfaen"/>
                <w:sz w:val="20"/>
              </w:rPr>
              <w:t>տարաներով</w:t>
            </w:r>
            <w:r w:rsidRPr="001B6544">
              <w:rPr>
                <w:sz w:val="20"/>
              </w:rPr>
              <w:t xml:space="preserve">: </w:t>
            </w:r>
            <w:r w:rsidRPr="001B6544">
              <w:rPr>
                <w:rFonts w:ascii="Sylfaen" w:hAnsi="Sylfaen" w:cs="Sylfaen"/>
                <w:sz w:val="20"/>
              </w:rPr>
              <w:t>Անվտանգությունը</w:t>
            </w:r>
            <w:r w:rsidRPr="001B6544">
              <w:rPr>
                <w:sz w:val="20"/>
              </w:rPr>
              <w:t xml:space="preserve">` </w:t>
            </w:r>
            <w:r w:rsidRPr="001B6544">
              <w:rPr>
                <w:rFonts w:ascii="Sylfaen" w:hAnsi="Sylfaen" w:cs="Sylfaen"/>
                <w:sz w:val="20"/>
              </w:rPr>
              <w:t>ըստ</w:t>
            </w:r>
            <w:r w:rsidRPr="001B6544">
              <w:rPr>
                <w:sz w:val="20"/>
              </w:rPr>
              <w:t xml:space="preserve"> 2-III-4.9-01-2010 </w:t>
            </w:r>
            <w:r w:rsidRPr="001B6544">
              <w:rPr>
                <w:rFonts w:ascii="Sylfaen" w:hAnsi="Sylfaen" w:cs="Sylfaen"/>
                <w:sz w:val="20"/>
              </w:rPr>
              <w:t>հիգիենիկ</w:t>
            </w:r>
            <w:r w:rsidRPr="001B6544">
              <w:rPr>
                <w:sz w:val="20"/>
              </w:rPr>
              <w:t xml:space="preserve"> </w:t>
            </w:r>
            <w:r w:rsidRPr="001B6544">
              <w:rPr>
                <w:rFonts w:ascii="Sylfaen" w:hAnsi="Sylfaen" w:cs="Sylfaen"/>
                <w:sz w:val="20"/>
              </w:rPr>
              <w:t>նորմատիվների</w:t>
            </w:r>
            <w:r w:rsidRPr="001B6544">
              <w:rPr>
                <w:sz w:val="20"/>
              </w:rPr>
              <w:t xml:space="preserve">, </w:t>
            </w:r>
            <w:r w:rsidRPr="001B6544">
              <w:rPr>
                <w:rFonts w:ascii="Sylfaen" w:hAnsi="Sylfaen" w:cs="Sylfaen"/>
                <w:sz w:val="20"/>
              </w:rPr>
              <w:t>իսկ</w:t>
            </w:r>
            <w:r w:rsidRPr="001B6544">
              <w:rPr>
                <w:sz w:val="20"/>
              </w:rPr>
              <w:t xml:space="preserve"> </w:t>
            </w:r>
            <w:r w:rsidRPr="001B6544">
              <w:rPr>
                <w:rFonts w:ascii="Sylfaen" w:hAnsi="Sylfaen" w:cs="Sylfaen"/>
                <w:sz w:val="20"/>
              </w:rPr>
              <w:t>մակնշումը</w:t>
            </w:r>
            <w:r w:rsidRPr="001B6544">
              <w:rPr>
                <w:sz w:val="20"/>
              </w:rPr>
              <w:t>` “</w:t>
            </w:r>
            <w:r w:rsidRPr="001B6544">
              <w:rPr>
                <w:rFonts w:ascii="Sylfaen" w:hAnsi="Sylfaen" w:cs="Sylfaen"/>
                <w:sz w:val="20"/>
              </w:rPr>
              <w:t>Սննդամթերքի</w:t>
            </w:r>
            <w:r w:rsidRPr="001B6544">
              <w:rPr>
                <w:sz w:val="20"/>
              </w:rPr>
              <w:t xml:space="preserve"> </w:t>
            </w:r>
            <w:r w:rsidRPr="001B6544">
              <w:rPr>
                <w:rFonts w:ascii="Sylfaen" w:hAnsi="Sylfaen" w:cs="Sylfaen"/>
                <w:sz w:val="20"/>
              </w:rPr>
              <w:t>անվտանգության</w:t>
            </w:r>
            <w:r w:rsidRPr="001B6544">
              <w:rPr>
                <w:sz w:val="20"/>
              </w:rPr>
              <w:t xml:space="preserve"> </w:t>
            </w:r>
            <w:r w:rsidRPr="001B6544">
              <w:rPr>
                <w:rFonts w:ascii="Sylfaen" w:hAnsi="Sylfaen" w:cs="Sylfaen"/>
                <w:sz w:val="20"/>
              </w:rPr>
              <w:t>մասին</w:t>
            </w:r>
            <w:r w:rsidRPr="001B6544">
              <w:rPr>
                <w:sz w:val="20"/>
              </w:rPr>
              <w:t xml:space="preserve">” </w:t>
            </w:r>
            <w:r w:rsidRPr="001B6544">
              <w:rPr>
                <w:rFonts w:ascii="Sylfaen" w:hAnsi="Sylfaen" w:cs="Sylfaen"/>
                <w:sz w:val="20"/>
              </w:rPr>
              <w:t>ՀՀ</w:t>
            </w:r>
            <w:r w:rsidRPr="001B6544">
              <w:rPr>
                <w:sz w:val="20"/>
              </w:rPr>
              <w:t xml:space="preserve"> </w:t>
            </w:r>
            <w:r w:rsidRPr="001B6544">
              <w:rPr>
                <w:rFonts w:ascii="Sylfaen" w:hAnsi="Sylfaen" w:cs="Sylfaen"/>
                <w:sz w:val="20"/>
              </w:rPr>
              <w:t>օրենքի</w:t>
            </w:r>
            <w:r w:rsidRPr="001B6544">
              <w:rPr>
                <w:sz w:val="20"/>
              </w:rPr>
              <w:t xml:space="preserve"> 8-</w:t>
            </w:r>
            <w:r w:rsidRPr="001B6544">
              <w:rPr>
                <w:rFonts w:ascii="Sylfaen" w:hAnsi="Sylfaen" w:cs="Sylfaen"/>
                <w:sz w:val="20"/>
              </w:rPr>
              <w:t>րդ</w:t>
            </w:r>
            <w:r w:rsidRPr="001B6544">
              <w:rPr>
                <w:sz w:val="20"/>
              </w:rPr>
              <w:t xml:space="preserve"> </w:t>
            </w:r>
            <w:r w:rsidRPr="001B6544">
              <w:rPr>
                <w:rFonts w:ascii="Sylfaen" w:hAnsi="Sylfaen" w:cs="Sylfaen"/>
                <w:sz w:val="20"/>
              </w:rPr>
              <w:t>հոդվածի</w:t>
            </w:r>
            <w:r w:rsidRPr="001B6544">
              <w:rPr>
                <w:sz w:val="20"/>
              </w:rPr>
              <w:t xml:space="preserve">: </w:t>
            </w:r>
            <w:r w:rsidRPr="001B6544">
              <w:rPr>
                <w:rFonts w:ascii="Sylfaen" w:hAnsi="Sylfaen" w:cs="Sylfaen"/>
                <w:sz w:val="20"/>
              </w:rPr>
              <w:t>Պիտանելիության</w:t>
            </w:r>
            <w:r w:rsidRPr="001B6544">
              <w:rPr>
                <w:sz w:val="20"/>
              </w:rPr>
              <w:t xml:space="preserve"> </w:t>
            </w:r>
            <w:r w:rsidRPr="001B6544">
              <w:rPr>
                <w:rFonts w:ascii="Sylfaen" w:hAnsi="Sylfaen" w:cs="Sylfaen"/>
                <w:sz w:val="20"/>
              </w:rPr>
              <w:t>մնացորդային</w:t>
            </w:r>
            <w:r w:rsidRPr="001B6544">
              <w:rPr>
                <w:sz w:val="20"/>
              </w:rPr>
              <w:t xml:space="preserve"> </w:t>
            </w:r>
            <w:r w:rsidRPr="001B6544">
              <w:rPr>
                <w:rFonts w:ascii="Sylfaen" w:hAnsi="Sylfaen" w:cs="Sylfaen"/>
                <w:sz w:val="20"/>
              </w:rPr>
              <w:t>ժամկետը</w:t>
            </w:r>
            <w:r w:rsidRPr="001B6544">
              <w:rPr>
                <w:sz w:val="20"/>
              </w:rPr>
              <w:t xml:space="preserve"> </w:t>
            </w:r>
            <w:r w:rsidRPr="001B6544">
              <w:rPr>
                <w:rFonts w:ascii="Sylfaen" w:hAnsi="Sylfaen" w:cs="Sylfaen"/>
                <w:sz w:val="20"/>
              </w:rPr>
              <w:t>ոչ</w:t>
            </w:r>
            <w:r w:rsidRPr="001B6544">
              <w:rPr>
                <w:sz w:val="20"/>
              </w:rPr>
              <w:t xml:space="preserve"> </w:t>
            </w:r>
            <w:r w:rsidRPr="001B6544">
              <w:rPr>
                <w:rFonts w:ascii="Sylfaen" w:hAnsi="Sylfaen" w:cs="Sylfaen"/>
                <w:sz w:val="20"/>
              </w:rPr>
              <w:t>պակաս</w:t>
            </w:r>
            <w:r w:rsidRPr="001B6544">
              <w:rPr>
                <w:sz w:val="20"/>
              </w:rPr>
              <w:t xml:space="preserve"> </w:t>
            </w:r>
            <w:r w:rsidRPr="001B6544">
              <w:rPr>
                <w:rFonts w:ascii="Sylfaen" w:hAnsi="Sylfaen" w:cs="Sylfaen"/>
                <w:sz w:val="20"/>
              </w:rPr>
              <w:t>քան</w:t>
            </w:r>
            <w:r w:rsidRPr="001B6544">
              <w:rPr>
                <w:sz w:val="20"/>
              </w:rPr>
              <w:t xml:space="preserve"> 80 %:</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1300</w:t>
            </w:r>
          </w:p>
        </w:tc>
        <w:tc>
          <w:tcPr>
            <w:tcW w:w="1276" w:type="dxa"/>
            <w:vAlign w:val="center"/>
          </w:tcPr>
          <w:p w:rsidR="00C709A4" w:rsidRDefault="00C709A4">
            <w:pPr>
              <w:jc w:val="center"/>
              <w:rPr>
                <w:rFonts w:ascii="Calibri" w:hAnsi="Calibri"/>
                <w:color w:val="000000"/>
              </w:rPr>
            </w:pPr>
            <w:r>
              <w:rPr>
                <w:rFonts w:ascii="Calibri" w:hAnsi="Calibri"/>
                <w:color w:val="000000"/>
              </w:rPr>
              <w:t>18200</w:t>
            </w:r>
          </w:p>
        </w:tc>
        <w:tc>
          <w:tcPr>
            <w:tcW w:w="992" w:type="dxa"/>
            <w:vAlign w:val="center"/>
          </w:tcPr>
          <w:p w:rsidR="00C709A4" w:rsidRDefault="00C709A4">
            <w:pPr>
              <w:jc w:val="center"/>
              <w:rPr>
                <w:rFonts w:ascii="Calibri" w:hAnsi="Calibri"/>
                <w:color w:val="000000"/>
              </w:rPr>
            </w:pPr>
            <w:r>
              <w:rPr>
                <w:rFonts w:ascii="Calibri" w:hAnsi="Calibri"/>
                <w:color w:val="000000"/>
              </w:rPr>
              <w:t>14</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4F3AFE" w:rsidRDefault="00C709A4" w:rsidP="003A6C1B">
            <w:pPr>
              <w:jc w:val="center"/>
              <w:rPr>
                <w:rFonts w:ascii="GHEA Grapalat" w:hAnsi="GHEA Grapalat"/>
                <w:b/>
                <w:sz w:val="16"/>
                <w:szCs w:val="16"/>
              </w:rPr>
            </w:pPr>
            <w:r>
              <w:rPr>
                <w:rFonts w:ascii="GHEA Grapalat" w:hAnsi="GHEA Grapalat" w:cs="Calibri"/>
                <w:b/>
                <w:color w:val="000000"/>
                <w:sz w:val="16"/>
                <w:szCs w:val="16"/>
              </w:rPr>
              <w:t>Ըստ պահանջի</w:t>
            </w:r>
          </w:p>
        </w:tc>
        <w:tc>
          <w:tcPr>
            <w:tcW w:w="1984" w:type="dxa"/>
            <w:vAlign w:val="center"/>
          </w:tcPr>
          <w:p w:rsidR="00C709A4" w:rsidRPr="00D05AA7" w:rsidRDefault="00C709A4" w:rsidP="00E635F1">
            <w:pPr>
              <w:jc w:val="center"/>
              <w:rPr>
                <w:rFonts w:ascii="GHEA Grapalat" w:hAnsi="GHEA Grapalat"/>
                <w:b/>
                <w:sz w:val="16"/>
                <w:szCs w:val="16"/>
              </w:rPr>
            </w:pPr>
            <w:r w:rsidRPr="00E426C1">
              <w:rPr>
                <w:rFonts w:ascii="GHEA Grapalat" w:hAnsi="GHEA Grapalat"/>
                <w:b/>
                <w:sz w:val="16"/>
                <w:szCs w:val="16"/>
              </w:rPr>
              <w:t>Մատակարարումն</w:t>
            </w:r>
            <w:r w:rsidRPr="00D05AA7">
              <w:rPr>
                <w:rFonts w:ascii="GHEA Grapalat" w:hAnsi="GHEA Grapalat"/>
                <w:b/>
                <w:sz w:val="16"/>
                <w:szCs w:val="16"/>
              </w:rPr>
              <w:t xml:space="preserve"> </w:t>
            </w:r>
            <w:r w:rsidRPr="00E426C1">
              <w:rPr>
                <w:rFonts w:ascii="GHEA Grapalat" w:hAnsi="GHEA Grapalat"/>
                <w:b/>
                <w:sz w:val="16"/>
                <w:szCs w:val="16"/>
              </w:rPr>
              <w:t>իրականացվում</w:t>
            </w:r>
            <w:r w:rsidRPr="00D05AA7">
              <w:rPr>
                <w:rFonts w:ascii="GHEA Grapalat" w:hAnsi="GHEA Grapalat"/>
                <w:b/>
                <w:sz w:val="16"/>
                <w:szCs w:val="16"/>
              </w:rPr>
              <w:t xml:space="preserve"> </w:t>
            </w:r>
            <w:r w:rsidRPr="00E426C1">
              <w:rPr>
                <w:rFonts w:ascii="GHEA Grapalat" w:hAnsi="GHEA Grapalat"/>
                <w:b/>
                <w:sz w:val="16"/>
                <w:szCs w:val="16"/>
              </w:rPr>
              <w:t>է</w:t>
            </w:r>
            <w:r w:rsidRPr="00D05AA7">
              <w:rPr>
                <w:rFonts w:ascii="GHEA Grapalat" w:hAnsi="GHEA Grapalat"/>
                <w:b/>
                <w:sz w:val="16"/>
                <w:szCs w:val="16"/>
              </w:rPr>
              <w:t xml:space="preserve">  </w:t>
            </w:r>
            <w:r w:rsidRPr="00E426C1">
              <w:rPr>
                <w:rFonts w:ascii="GHEA Grapalat" w:hAnsi="GHEA Grapalat"/>
                <w:b/>
                <w:sz w:val="16"/>
                <w:szCs w:val="16"/>
              </w:rPr>
              <w:t>Պայմանագիրն</w:t>
            </w:r>
            <w:r w:rsidRPr="00D05AA7">
              <w:rPr>
                <w:rFonts w:ascii="GHEA Grapalat" w:hAnsi="GHEA Grapalat"/>
                <w:b/>
                <w:sz w:val="16"/>
                <w:szCs w:val="16"/>
              </w:rPr>
              <w:t xml:space="preserve"> </w:t>
            </w:r>
            <w:r w:rsidRPr="00E426C1">
              <w:rPr>
                <w:rFonts w:ascii="GHEA Grapalat" w:hAnsi="GHEA Grapalat"/>
                <w:b/>
                <w:sz w:val="16"/>
                <w:szCs w:val="16"/>
              </w:rPr>
              <w:t>ուժի</w:t>
            </w:r>
            <w:r w:rsidRPr="00D05AA7">
              <w:rPr>
                <w:rFonts w:ascii="GHEA Grapalat" w:hAnsi="GHEA Grapalat"/>
                <w:b/>
                <w:sz w:val="16"/>
                <w:szCs w:val="16"/>
              </w:rPr>
              <w:t xml:space="preserve"> </w:t>
            </w:r>
            <w:r w:rsidRPr="00E426C1">
              <w:rPr>
                <w:rFonts w:ascii="GHEA Grapalat" w:hAnsi="GHEA Grapalat"/>
                <w:b/>
                <w:sz w:val="16"/>
                <w:szCs w:val="16"/>
              </w:rPr>
              <w:t>մեջ</w:t>
            </w:r>
            <w:r w:rsidRPr="00D05AA7">
              <w:rPr>
                <w:rFonts w:ascii="GHEA Grapalat" w:hAnsi="GHEA Grapalat"/>
                <w:b/>
                <w:sz w:val="16"/>
                <w:szCs w:val="16"/>
              </w:rPr>
              <w:t xml:space="preserve"> </w:t>
            </w:r>
            <w:r w:rsidRPr="00E426C1">
              <w:rPr>
                <w:rFonts w:ascii="GHEA Grapalat" w:hAnsi="GHEA Grapalat"/>
                <w:b/>
                <w:sz w:val="16"/>
                <w:szCs w:val="16"/>
              </w:rPr>
              <w:t>մտնելու</w:t>
            </w:r>
            <w:r w:rsidRPr="00D05AA7">
              <w:rPr>
                <w:rFonts w:ascii="GHEA Grapalat" w:hAnsi="GHEA Grapalat"/>
                <w:b/>
                <w:sz w:val="16"/>
                <w:szCs w:val="16"/>
              </w:rPr>
              <w:t xml:space="preserve"> </w:t>
            </w:r>
            <w:r w:rsidRPr="00E426C1">
              <w:rPr>
                <w:rFonts w:ascii="GHEA Grapalat" w:hAnsi="GHEA Grapalat"/>
                <w:b/>
                <w:sz w:val="16"/>
                <w:szCs w:val="16"/>
              </w:rPr>
              <w:t>օրվանից</w:t>
            </w:r>
            <w:r w:rsidRPr="00D05AA7">
              <w:rPr>
                <w:rFonts w:ascii="GHEA Grapalat" w:hAnsi="GHEA Grapalat"/>
                <w:b/>
                <w:sz w:val="16"/>
                <w:szCs w:val="16"/>
              </w:rPr>
              <w:t xml:space="preserve"> </w:t>
            </w:r>
            <w:r w:rsidRPr="00E426C1">
              <w:rPr>
                <w:rFonts w:ascii="GHEA Grapalat" w:hAnsi="GHEA Grapalat"/>
                <w:b/>
                <w:sz w:val="16"/>
                <w:szCs w:val="16"/>
              </w:rPr>
              <w:t>մինչև</w:t>
            </w:r>
            <w:r w:rsidRPr="00D05AA7">
              <w:rPr>
                <w:rFonts w:ascii="GHEA Grapalat" w:hAnsi="GHEA Grapalat"/>
                <w:b/>
                <w:sz w:val="16"/>
                <w:szCs w:val="16"/>
              </w:rPr>
              <w:t xml:space="preserve"> </w:t>
            </w:r>
            <w:r w:rsidRPr="00E426C1">
              <w:rPr>
                <w:rFonts w:ascii="GHEA Grapalat" w:hAnsi="GHEA Grapalat"/>
                <w:b/>
                <w:sz w:val="16"/>
                <w:szCs w:val="16"/>
              </w:rPr>
              <w:t>դասապրոցեսի</w:t>
            </w:r>
            <w:r w:rsidRPr="00D05AA7">
              <w:rPr>
                <w:rFonts w:ascii="GHEA Grapalat" w:hAnsi="GHEA Grapalat"/>
                <w:b/>
                <w:sz w:val="16"/>
                <w:szCs w:val="16"/>
              </w:rPr>
              <w:t xml:space="preserve"> </w:t>
            </w:r>
            <w:r w:rsidRPr="00E426C1">
              <w:rPr>
                <w:rFonts w:ascii="GHEA Grapalat" w:hAnsi="GHEA Grapalat"/>
                <w:b/>
                <w:sz w:val="16"/>
                <w:szCs w:val="16"/>
              </w:rPr>
              <w:t>ավարտը</w:t>
            </w:r>
          </w:p>
        </w:tc>
      </w:tr>
      <w:tr w:rsidR="00C709A4" w:rsidRPr="00C27075"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5</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15332291</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Ջեմ</w:t>
            </w:r>
            <w:r w:rsidRPr="002E51D7">
              <w:rPr>
                <w:rFonts w:ascii="Calibri" w:hAnsi="Calibri" w:cs="Calibri"/>
                <w:color w:val="000000"/>
                <w:sz w:val="20"/>
              </w:rPr>
              <w:t xml:space="preserve"> </w:t>
            </w:r>
            <w:r w:rsidRPr="002E51D7">
              <w:rPr>
                <w:rFonts w:ascii="Sylfaen" w:hAnsi="Sylfaen" w:cs="Sylfaen"/>
                <w:color w:val="000000"/>
                <w:sz w:val="20"/>
              </w:rPr>
              <w:t>մրգային</w:t>
            </w:r>
            <w:r w:rsidRPr="002E51D7">
              <w:rPr>
                <w:rFonts w:ascii="Calibri" w:hAnsi="Calibri" w:cs="Calibri"/>
                <w:color w:val="000000"/>
                <w:sz w:val="20"/>
              </w:rPr>
              <w:t>,</w:t>
            </w:r>
            <w:r w:rsidRPr="002E51D7">
              <w:rPr>
                <w:rFonts w:ascii="Calibri" w:hAnsi="Calibri"/>
                <w:color w:val="000000"/>
                <w:sz w:val="20"/>
              </w:rPr>
              <w:t xml:space="preserve"> </w:t>
            </w:r>
            <w:r w:rsidRPr="002E51D7">
              <w:rPr>
                <w:rFonts w:ascii="Sylfaen" w:hAnsi="Sylfaen" w:cs="Sylfaen"/>
                <w:color w:val="000000"/>
                <w:sz w:val="20"/>
              </w:rPr>
              <w:t>ծիրանի</w:t>
            </w:r>
          </w:p>
        </w:tc>
        <w:tc>
          <w:tcPr>
            <w:tcW w:w="4394" w:type="dxa"/>
            <w:vAlign w:val="center"/>
          </w:tcPr>
          <w:p w:rsidR="00C709A4" w:rsidRPr="00E426C1" w:rsidRDefault="00C709A4" w:rsidP="003A6C1B">
            <w:pPr>
              <w:spacing w:before="100" w:beforeAutospacing="1" w:after="100" w:afterAutospacing="1"/>
              <w:jc w:val="center"/>
              <w:rPr>
                <w:rFonts w:ascii="GHEA Grapalat" w:hAnsi="GHEA Grapalat"/>
                <w:color w:val="000000"/>
                <w:sz w:val="16"/>
                <w:szCs w:val="16"/>
                <w:lang w:val="af-ZA"/>
              </w:rPr>
            </w:pPr>
            <w:r w:rsidRPr="00596618">
              <w:rPr>
                <w:rFonts w:ascii="Sylfaen" w:hAnsi="Sylfaen" w:cs="Sylfaen"/>
                <w:sz w:val="18"/>
                <w:szCs w:val="20"/>
              </w:rPr>
              <w:t>Ջեմ</w:t>
            </w:r>
            <w:r w:rsidRPr="00596618">
              <w:rPr>
                <w:rFonts w:ascii="Arial Armenian" w:hAnsi="Arial Armenian" w:cs="Calibri"/>
                <w:sz w:val="18"/>
                <w:szCs w:val="20"/>
              </w:rPr>
              <w:t xml:space="preserve">` </w:t>
            </w:r>
            <w:r w:rsidRPr="00596618">
              <w:rPr>
                <w:rFonts w:ascii="Sylfaen" w:hAnsi="Sylfaen" w:cs="Sylfaen"/>
                <w:sz w:val="18"/>
                <w:szCs w:val="20"/>
              </w:rPr>
              <w:t>ծիրանի</w:t>
            </w:r>
            <w:r w:rsidRPr="00596618">
              <w:rPr>
                <w:rFonts w:ascii="Arial Armenian" w:hAnsi="Arial Armenian" w:cs="Calibri"/>
                <w:sz w:val="18"/>
                <w:szCs w:val="20"/>
              </w:rPr>
              <w:t>, 1-</w:t>
            </w:r>
            <w:r w:rsidRPr="00596618">
              <w:rPr>
                <w:rFonts w:ascii="Sylfaen" w:hAnsi="Sylfaen" w:cs="Sylfaen"/>
                <w:sz w:val="18"/>
                <w:szCs w:val="20"/>
              </w:rPr>
              <w:t>ին</w:t>
            </w:r>
            <w:r w:rsidRPr="00596618">
              <w:rPr>
                <w:rFonts w:ascii="Arial Armenian" w:hAnsi="Arial Armenian" w:cs="Calibri"/>
                <w:sz w:val="18"/>
                <w:szCs w:val="20"/>
              </w:rPr>
              <w:t xml:space="preserve"> </w:t>
            </w:r>
            <w:r w:rsidRPr="00596618">
              <w:rPr>
                <w:rFonts w:ascii="Sylfaen" w:hAnsi="Sylfaen" w:cs="Sylfaen"/>
                <w:sz w:val="18"/>
                <w:szCs w:val="20"/>
              </w:rPr>
              <w:t>տեսակի</w:t>
            </w:r>
            <w:r w:rsidRPr="00596618">
              <w:rPr>
                <w:rFonts w:ascii="Arial Armenian" w:hAnsi="Arial Armenian" w:cs="Calibri"/>
                <w:sz w:val="18"/>
                <w:szCs w:val="20"/>
              </w:rPr>
              <w:t xml:space="preserve"> </w:t>
            </w:r>
            <w:r w:rsidRPr="00596618">
              <w:rPr>
                <w:rFonts w:ascii="Sylfaen" w:hAnsi="Sylfaen" w:cs="Sylfaen"/>
                <w:sz w:val="18"/>
                <w:szCs w:val="20"/>
              </w:rPr>
              <w:t>ՀՍՏ</w:t>
            </w:r>
            <w:r w:rsidRPr="00596618">
              <w:rPr>
                <w:rFonts w:ascii="Arial Armenian" w:hAnsi="Arial Armenian" w:cs="Calibri"/>
                <w:sz w:val="18"/>
                <w:szCs w:val="20"/>
              </w:rPr>
              <w:t xml:space="preserve"> 48-2007: </w:t>
            </w:r>
            <w:r w:rsidRPr="00596618">
              <w:rPr>
                <w:rFonts w:ascii="Sylfaen" w:hAnsi="Sylfaen" w:cs="Sylfaen"/>
                <w:sz w:val="18"/>
                <w:szCs w:val="20"/>
              </w:rPr>
              <w:t>Անվտանգությունը՝</w:t>
            </w:r>
            <w:r w:rsidRPr="00596618">
              <w:rPr>
                <w:rFonts w:ascii="Arial Armenian" w:hAnsi="Arial Armenian" w:cs="Calibri"/>
                <w:sz w:val="18"/>
                <w:szCs w:val="20"/>
              </w:rPr>
              <w:t xml:space="preserve"> </w:t>
            </w:r>
            <w:r w:rsidRPr="00596618">
              <w:rPr>
                <w:rFonts w:ascii="Sylfaen" w:hAnsi="Sylfaen" w:cs="Sylfaen"/>
                <w:sz w:val="18"/>
                <w:szCs w:val="20"/>
              </w:rPr>
              <w:t>ըստ</w:t>
            </w:r>
            <w:r w:rsidRPr="00596618">
              <w:rPr>
                <w:rFonts w:ascii="Arial Armenian" w:hAnsi="Arial Armenian" w:cs="Calibri"/>
                <w:sz w:val="18"/>
                <w:szCs w:val="20"/>
              </w:rPr>
              <w:t xml:space="preserve"> N 2-III-4.9-01-2010 </w:t>
            </w:r>
            <w:r w:rsidRPr="00596618">
              <w:rPr>
                <w:rFonts w:ascii="Sylfaen" w:hAnsi="Sylfaen" w:cs="Sylfaen"/>
                <w:sz w:val="18"/>
                <w:szCs w:val="20"/>
              </w:rPr>
              <w:t>հիգիենիկ</w:t>
            </w:r>
            <w:r w:rsidRPr="00596618">
              <w:rPr>
                <w:rFonts w:ascii="Arial Armenian" w:hAnsi="Arial Armenian" w:cs="Calibri"/>
                <w:sz w:val="18"/>
                <w:szCs w:val="20"/>
              </w:rPr>
              <w:t xml:space="preserve"> </w:t>
            </w:r>
            <w:r w:rsidRPr="00596618">
              <w:rPr>
                <w:rFonts w:ascii="Sylfaen" w:hAnsi="Sylfaen" w:cs="Sylfaen"/>
                <w:sz w:val="18"/>
                <w:szCs w:val="20"/>
              </w:rPr>
              <w:t>նորմատիվների</w:t>
            </w:r>
            <w:r w:rsidRPr="00596618">
              <w:rPr>
                <w:rFonts w:ascii="Arial Armenian" w:hAnsi="Arial Armenian" w:cs="Calibri"/>
                <w:sz w:val="18"/>
                <w:szCs w:val="20"/>
              </w:rPr>
              <w:t xml:space="preserve">, </w:t>
            </w:r>
            <w:r w:rsidRPr="00596618">
              <w:rPr>
                <w:rFonts w:ascii="Sylfaen" w:hAnsi="Sylfaen" w:cs="Sylfaen"/>
                <w:sz w:val="18"/>
                <w:szCs w:val="20"/>
              </w:rPr>
              <w:t>իսկ</w:t>
            </w:r>
            <w:r w:rsidRPr="00596618">
              <w:rPr>
                <w:rFonts w:ascii="Arial Armenian" w:hAnsi="Arial Armenian" w:cs="Calibri"/>
                <w:sz w:val="18"/>
                <w:szCs w:val="20"/>
              </w:rPr>
              <w:t xml:space="preserve"> </w:t>
            </w:r>
            <w:r w:rsidRPr="00596618">
              <w:rPr>
                <w:rFonts w:ascii="Sylfaen" w:hAnsi="Sylfaen" w:cs="Sylfaen"/>
                <w:sz w:val="18"/>
                <w:szCs w:val="20"/>
              </w:rPr>
              <w:t>մակնշումը</w:t>
            </w:r>
            <w:r w:rsidRPr="00596618">
              <w:rPr>
                <w:rFonts w:ascii="Arial Armenian" w:hAnsi="Arial Armenian" w:cs="Calibri"/>
                <w:sz w:val="18"/>
                <w:szCs w:val="20"/>
              </w:rPr>
              <w:t xml:space="preserve">` </w:t>
            </w:r>
            <w:r w:rsidRPr="00596618">
              <w:rPr>
                <w:rFonts w:ascii="Arial Armenian" w:hAnsi="Arial Armenian" w:cs="Arial Armenian"/>
                <w:sz w:val="18"/>
                <w:szCs w:val="20"/>
              </w:rPr>
              <w:t>«</w:t>
            </w:r>
            <w:r w:rsidRPr="00596618">
              <w:rPr>
                <w:rFonts w:ascii="Sylfaen" w:hAnsi="Sylfaen" w:cs="Sylfaen"/>
                <w:sz w:val="18"/>
                <w:szCs w:val="20"/>
              </w:rPr>
              <w:t>Սննդամթերքի</w:t>
            </w:r>
            <w:r w:rsidRPr="00596618">
              <w:rPr>
                <w:rFonts w:ascii="Arial Armenian" w:hAnsi="Arial Armenian" w:cs="Calibri"/>
                <w:sz w:val="18"/>
                <w:szCs w:val="20"/>
              </w:rPr>
              <w:t xml:space="preserve"> </w:t>
            </w:r>
            <w:r w:rsidRPr="00596618">
              <w:rPr>
                <w:rFonts w:ascii="Sylfaen" w:hAnsi="Sylfaen" w:cs="Sylfaen"/>
                <w:sz w:val="18"/>
                <w:szCs w:val="20"/>
              </w:rPr>
              <w:t>անվտանգության</w:t>
            </w:r>
            <w:r w:rsidRPr="00596618">
              <w:rPr>
                <w:rFonts w:ascii="Arial Armenian" w:hAnsi="Arial Armenian" w:cs="Calibri"/>
                <w:sz w:val="18"/>
                <w:szCs w:val="20"/>
              </w:rPr>
              <w:t xml:space="preserve"> </w:t>
            </w:r>
            <w:r w:rsidRPr="00596618">
              <w:rPr>
                <w:rFonts w:ascii="Sylfaen" w:hAnsi="Sylfaen" w:cs="Sylfaen"/>
                <w:sz w:val="18"/>
                <w:szCs w:val="20"/>
              </w:rPr>
              <w:t>մասին</w:t>
            </w:r>
            <w:r w:rsidRPr="00596618">
              <w:rPr>
                <w:rFonts w:ascii="Arial Armenian" w:hAnsi="Arial Armenian" w:cs="Arial Armenian"/>
                <w:sz w:val="18"/>
                <w:szCs w:val="20"/>
              </w:rPr>
              <w:t>»</w:t>
            </w:r>
            <w:r w:rsidRPr="00596618">
              <w:rPr>
                <w:rFonts w:ascii="Arial Armenian" w:hAnsi="Arial Armenian" w:cs="Calibri"/>
                <w:sz w:val="18"/>
                <w:szCs w:val="20"/>
              </w:rPr>
              <w:t xml:space="preserve"> </w:t>
            </w:r>
            <w:r w:rsidRPr="00596618">
              <w:rPr>
                <w:rFonts w:ascii="Sylfaen" w:hAnsi="Sylfaen" w:cs="Sylfaen"/>
                <w:sz w:val="18"/>
                <w:szCs w:val="20"/>
              </w:rPr>
              <w:t>ՀՀ</w:t>
            </w:r>
            <w:r w:rsidRPr="00596618">
              <w:rPr>
                <w:rFonts w:ascii="Arial Armenian" w:hAnsi="Arial Armenian" w:cs="Calibri"/>
                <w:sz w:val="18"/>
                <w:szCs w:val="20"/>
              </w:rPr>
              <w:t xml:space="preserve"> </w:t>
            </w:r>
            <w:r w:rsidRPr="00596618">
              <w:rPr>
                <w:rFonts w:ascii="Sylfaen" w:hAnsi="Sylfaen" w:cs="Sylfaen"/>
                <w:sz w:val="18"/>
                <w:szCs w:val="20"/>
              </w:rPr>
              <w:t>օրենքի</w:t>
            </w:r>
            <w:r w:rsidRPr="00596618">
              <w:rPr>
                <w:rFonts w:ascii="Arial Armenian" w:hAnsi="Arial Armenian" w:cs="Calibri"/>
                <w:sz w:val="18"/>
                <w:szCs w:val="20"/>
              </w:rPr>
              <w:t xml:space="preserve"> 8-</w:t>
            </w:r>
            <w:r w:rsidRPr="00596618">
              <w:rPr>
                <w:rFonts w:ascii="Sylfaen" w:hAnsi="Sylfaen" w:cs="Sylfaen"/>
                <w:sz w:val="18"/>
                <w:szCs w:val="20"/>
              </w:rPr>
              <w:t>րդ</w:t>
            </w:r>
            <w:r w:rsidRPr="00596618">
              <w:rPr>
                <w:rFonts w:ascii="Arial Armenian" w:hAnsi="Arial Armenian" w:cs="Calibri"/>
                <w:sz w:val="18"/>
                <w:szCs w:val="20"/>
              </w:rPr>
              <w:t xml:space="preserve"> </w:t>
            </w:r>
            <w:r w:rsidRPr="00596618">
              <w:rPr>
                <w:rFonts w:ascii="Sylfaen" w:hAnsi="Sylfaen" w:cs="Sylfaen"/>
                <w:sz w:val="18"/>
                <w:szCs w:val="20"/>
              </w:rPr>
              <w:t>հոդվածի</w:t>
            </w:r>
            <w:r w:rsidRPr="00596618">
              <w:rPr>
                <w:rFonts w:ascii="Arial Armenian" w:hAnsi="Arial Armenian" w:cs="Calibri"/>
                <w:sz w:val="18"/>
                <w:szCs w:val="20"/>
              </w:rPr>
              <w:t xml:space="preserve">: </w:t>
            </w:r>
            <w:r w:rsidRPr="00596618">
              <w:rPr>
                <w:rFonts w:ascii="Sylfaen" w:hAnsi="Sylfaen" w:cs="Sylfaen"/>
                <w:sz w:val="18"/>
                <w:szCs w:val="20"/>
              </w:rPr>
              <w:t>Ռագմակ</w:t>
            </w:r>
            <w:r w:rsidRPr="00596618">
              <w:rPr>
                <w:rFonts w:ascii="Arial Armenian" w:hAnsi="Arial Armenian" w:cs="Calibri"/>
                <w:sz w:val="18"/>
                <w:szCs w:val="20"/>
              </w:rPr>
              <w:t xml:space="preserve"> </w:t>
            </w:r>
            <w:r w:rsidRPr="00596618">
              <w:rPr>
                <w:rFonts w:ascii="Sylfaen" w:hAnsi="Sylfaen" w:cs="Sylfaen"/>
                <w:sz w:val="18"/>
                <w:szCs w:val="20"/>
                <w:lang w:val="hy-AM"/>
              </w:rPr>
              <w:t>կամ</w:t>
            </w:r>
            <w:r w:rsidRPr="00596618">
              <w:rPr>
                <w:rFonts w:ascii="Arial Armenian" w:hAnsi="Arial Armenian" w:cs="Calibri"/>
                <w:sz w:val="18"/>
                <w:szCs w:val="20"/>
                <w:lang w:val="hy-AM"/>
              </w:rPr>
              <w:t xml:space="preserve"> </w:t>
            </w:r>
            <w:r w:rsidRPr="00596618">
              <w:rPr>
                <w:rFonts w:ascii="Sylfaen" w:hAnsi="Sylfaen" w:cs="Sylfaen"/>
                <w:sz w:val="18"/>
                <w:szCs w:val="20"/>
                <w:lang w:val="hy-AM"/>
              </w:rPr>
              <w:t>համարժեք</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1300</w:t>
            </w:r>
          </w:p>
        </w:tc>
        <w:tc>
          <w:tcPr>
            <w:tcW w:w="1276" w:type="dxa"/>
            <w:vAlign w:val="center"/>
          </w:tcPr>
          <w:p w:rsidR="00C709A4" w:rsidRDefault="00C709A4">
            <w:pPr>
              <w:jc w:val="center"/>
              <w:rPr>
                <w:rFonts w:ascii="Calibri" w:hAnsi="Calibri"/>
                <w:color w:val="000000"/>
              </w:rPr>
            </w:pPr>
            <w:r>
              <w:rPr>
                <w:rFonts w:ascii="Calibri" w:hAnsi="Calibri"/>
                <w:color w:val="000000"/>
              </w:rPr>
              <w:t>169000</w:t>
            </w:r>
          </w:p>
        </w:tc>
        <w:tc>
          <w:tcPr>
            <w:tcW w:w="992" w:type="dxa"/>
            <w:vAlign w:val="center"/>
          </w:tcPr>
          <w:p w:rsidR="00C709A4" w:rsidRDefault="00C709A4">
            <w:pPr>
              <w:jc w:val="center"/>
              <w:rPr>
                <w:rFonts w:ascii="Calibri" w:hAnsi="Calibri"/>
                <w:color w:val="000000"/>
              </w:rPr>
            </w:pPr>
            <w:r>
              <w:rPr>
                <w:rFonts w:ascii="Calibri" w:hAnsi="Calibri"/>
                <w:color w:val="000000"/>
              </w:rPr>
              <w:t>130</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4F3AFE" w:rsidRDefault="00C709A4" w:rsidP="003A6C1B">
            <w:pPr>
              <w:jc w:val="center"/>
              <w:rPr>
                <w:rFonts w:ascii="GHEA Grapalat" w:hAnsi="GHEA Grapalat"/>
                <w:b/>
                <w:sz w:val="16"/>
                <w:szCs w:val="16"/>
              </w:rPr>
            </w:pPr>
            <w:r>
              <w:rPr>
                <w:rFonts w:ascii="GHEA Grapalat" w:hAnsi="GHEA Grapalat" w:cs="Calibri"/>
                <w:b/>
                <w:color w:val="000000"/>
                <w:sz w:val="16"/>
                <w:szCs w:val="16"/>
              </w:rPr>
              <w:t>Ըստ պահանջի</w:t>
            </w:r>
          </w:p>
        </w:tc>
        <w:tc>
          <w:tcPr>
            <w:tcW w:w="1984" w:type="dxa"/>
            <w:vAlign w:val="center"/>
          </w:tcPr>
          <w:p w:rsidR="00C709A4" w:rsidRPr="00D05AA7" w:rsidRDefault="00C709A4" w:rsidP="00E635F1">
            <w:pPr>
              <w:jc w:val="center"/>
              <w:rPr>
                <w:rFonts w:ascii="GHEA Grapalat" w:hAnsi="GHEA Grapalat"/>
                <w:b/>
                <w:sz w:val="16"/>
                <w:szCs w:val="16"/>
              </w:rPr>
            </w:pPr>
            <w:r w:rsidRPr="00E426C1">
              <w:rPr>
                <w:rFonts w:ascii="GHEA Grapalat" w:hAnsi="GHEA Grapalat"/>
                <w:b/>
                <w:sz w:val="16"/>
                <w:szCs w:val="16"/>
              </w:rPr>
              <w:t>Մատակարարումն</w:t>
            </w:r>
            <w:r w:rsidRPr="00D05AA7">
              <w:rPr>
                <w:rFonts w:ascii="GHEA Grapalat" w:hAnsi="GHEA Grapalat"/>
                <w:b/>
                <w:sz w:val="16"/>
                <w:szCs w:val="16"/>
              </w:rPr>
              <w:t xml:space="preserve"> </w:t>
            </w:r>
            <w:r w:rsidRPr="00E426C1">
              <w:rPr>
                <w:rFonts w:ascii="GHEA Grapalat" w:hAnsi="GHEA Grapalat"/>
                <w:b/>
                <w:sz w:val="16"/>
                <w:szCs w:val="16"/>
              </w:rPr>
              <w:t>իրականացվում</w:t>
            </w:r>
            <w:r w:rsidRPr="00D05AA7">
              <w:rPr>
                <w:rFonts w:ascii="GHEA Grapalat" w:hAnsi="GHEA Grapalat"/>
                <w:b/>
                <w:sz w:val="16"/>
                <w:szCs w:val="16"/>
              </w:rPr>
              <w:t xml:space="preserve"> </w:t>
            </w:r>
            <w:r w:rsidRPr="00E426C1">
              <w:rPr>
                <w:rFonts w:ascii="GHEA Grapalat" w:hAnsi="GHEA Grapalat"/>
                <w:b/>
                <w:sz w:val="16"/>
                <w:szCs w:val="16"/>
              </w:rPr>
              <w:t>է</w:t>
            </w:r>
            <w:r w:rsidRPr="00D05AA7">
              <w:rPr>
                <w:rFonts w:ascii="GHEA Grapalat" w:hAnsi="GHEA Grapalat"/>
                <w:b/>
                <w:sz w:val="16"/>
                <w:szCs w:val="16"/>
              </w:rPr>
              <w:t xml:space="preserve">  </w:t>
            </w:r>
            <w:r w:rsidRPr="00E426C1">
              <w:rPr>
                <w:rFonts w:ascii="GHEA Grapalat" w:hAnsi="GHEA Grapalat"/>
                <w:b/>
                <w:sz w:val="16"/>
                <w:szCs w:val="16"/>
              </w:rPr>
              <w:t>Պայմանագիրն</w:t>
            </w:r>
            <w:r w:rsidRPr="00D05AA7">
              <w:rPr>
                <w:rFonts w:ascii="GHEA Grapalat" w:hAnsi="GHEA Grapalat"/>
                <w:b/>
                <w:sz w:val="16"/>
                <w:szCs w:val="16"/>
              </w:rPr>
              <w:t xml:space="preserve"> </w:t>
            </w:r>
            <w:r w:rsidRPr="00E426C1">
              <w:rPr>
                <w:rFonts w:ascii="GHEA Grapalat" w:hAnsi="GHEA Grapalat"/>
                <w:b/>
                <w:sz w:val="16"/>
                <w:szCs w:val="16"/>
              </w:rPr>
              <w:t>ուժի</w:t>
            </w:r>
            <w:r w:rsidRPr="00D05AA7">
              <w:rPr>
                <w:rFonts w:ascii="GHEA Grapalat" w:hAnsi="GHEA Grapalat"/>
                <w:b/>
                <w:sz w:val="16"/>
                <w:szCs w:val="16"/>
              </w:rPr>
              <w:t xml:space="preserve"> </w:t>
            </w:r>
            <w:r w:rsidRPr="00E426C1">
              <w:rPr>
                <w:rFonts w:ascii="GHEA Grapalat" w:hAnsi="GHEA Grapalat"/>
                <w:b/>
                <w:sz w:val="16"/>
                <w:szCs w:val="16"/>
              </w:rPr>
              <w:t>մեջ</w:t>
            </w:r>
            <w:r w:rsidRPr="00D05AA7">
              <w:rPr>
                <w:rFonts w:ascii="GHEA Grapalat" w:hAnsi="GHEA Grapalat"/>
                <w:b/>
                <w:sz w:val="16"/>
                <w:szCs w:val="16"/>
              </w:rPr>
              <w:t xml:space="preserve"> </w:t>
            </w:r>
            <w:r w:rsidRPr="00E426C1">
              <w:rPr>
                <w:rFonts w:ascii="GHEA Grapalat" w:hAnsi="GHEA Grapalat"/>
                <w:b/>
                <w:sz w:val="16"/>
                <w:szCs w:val="16"/>
              </w:rPr>
              <w:t>մտնելու</w:t>
            </w:r>
            <w:r w:rsidRPr="00D05AA7">
              <w:rPr>
                <w:rFonts w:ascii="GHEA Grapalat" w:hAnsi="GHEA Grapalat"/>
                <w:b/>
                <w:sz w:val="16"/>
                <w:szCs w:val="16"/>
              </w:rPr>
              <w:t xml:space="preserve"> </w:t>
            </w:r>
            <w:r w:rsidRPr="00E426C1">
              <w:rPr>
                <w:rFonts w:ascii="GHEA Grapalat" w:hAnsi="GHEA Grapalat"/>
                <w:b/>
                <w:sz w:val="16"/>
                <w:szCs w:val="16"/>
              </w:rPr>
              <w:t>օրվանից</w:t>
            </w:r>
            <w:r w:rsidRPr="00D05AA7">
              <w:rPr>
                <w:rFonts w:ascii="GHEA Grapalat" w:hAnsi="GHEA Grapalat"/>
                <w:b/>
                <w:sz w:val="16"/>
                <w:szCs w:val="16"/>
              </w:rPr>
              <w:t xml:space="preserve"> </w:t>
            </w:r>
            <w:r w:rsidRPr="00E426C1">
              <w:rPr>
                <w:rFonts w:ascii="GHEA Grapalat" w:hAnsi="GHEA Grapalat"/>
                <w:b/>
                <w:sz w:val="16"/>
                <w:szCs w:val="16"/>
              </w:rPr>
              <w:t>մինչև</w:t>
            </w:r>
            <w:r w:rsidRPr="00D05AA7">
              <w:rPr>
                <w:rFonts w:ascii="GHEA Grapalat" w:hAnsi="GHEA Grapalat"/>
                <w:b/>
                <w:sz w:val="16"/>
                <w:szCs w:val="16"/>
              </w:rPr>
              <w:t xml:space="preserve"> </w:t>
            </w:r>
            <w:r w:rsidRPr="00E426C1">
              <w:rPr>
                <w:rFonts w:ascii="GHEA Grapalat" w:hAnsi="GHEA Grapalat"/>
                <w:b/>
                <w:sz w:val="16"/>
                <w:szCs w:val="16"/>
              </w:rPr>
              <w:t>դասապրոցեսի</w:t>
            </w:r>
            <w:r w:rsidRPr="00D05AA7">
              <w:rPr>
                <w:rFonts w:ascii="GHEA Grapalat" w:hAnsi="GHEA Grapalat"/>
                <w:b/>
                <w:sz w:val="16"/>
                <w:szCs w:val="16"/>
              </w:rPr>
              <w:t xml:space="preserve"> </w:t>
            </w:r>
            <w:r w:rsidRPr="00E426C1">
              <w:rPr>
                <w:rFonts w:ascii="GHEA Grapalat" w:hAnsi="GHEA Grapalat"/>
                <w:b/>
                <w:sz w:val="16"/>
                <w:szCs w:val="16"/>
              </w:rPr>
              <w:t>ավարտը</w:t>
            </w:r>
          </w:p>
        </w:tc>
      </w:tr>
      <w:tr w:rsidR="00C709A4" w:rsidRPr="001174D3"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6</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15321000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Հյութ</w:t>
            </w:r>
            <w:r w:rsidRPr="002E51D7">
              <w:rPr>
                <w:rFonts w:ascii="Calibri" w:hAnsi="Calibri" w:cs="Calibri"/>
                <w:color w:val="000000"/>
                <w:sz w:val="20"/>
              </w:rPr>
              <w:t xml:space="preserve"> </w:t>
            </w:r>
            <w:r w:rsidRPr="002E51D7">
              <w:rPr>
                <w:rFonts w:ascii="Sylfaen" w:hAnsi="Sylfaen" w:cs="Sylfaen"/>
                <w:color w:val="000000"/>
                <w:sz w:val="20"/>
              </w:rPr>
              <w:t>բնական</w:t>
            </w:r>
          </w:p>
        </w:tc>
        <w:tc>
          <w:tcPr>
            <w:tcW w:w="4394" w:type="dxa"/>
            <w:vAlign w:val="center"/>
          </w:tcPr>
          <w:p w:rsidR="00C709A4" w:rsidRPr="00FE0D27" w:rsidRDefault="00C709A4" w:rsidP="001040E7">
            <w:pPr>
              <w:spacing w:before="100" w:beforeAutospacing="1" w:after="100" w:afterAutospacing="1"/>
              <w:jc w:val="center"/>
              <w:rPr>
                <w:rFonts w:ascii="GHEA Grapalat" w:hAnsi="GHEA Grapalat" w:cs="Sylfaen"/>
                <w:b/>
                <w:i/>
                <w:color w:val="000000"/>
                <w:sz w:val="14"/>
                <w:szCs w:val="14"/>
                <w:lang w:val="af-ZA"/>
              </w:rPr>
            </w:pPr>
            <w:r w:rsidRPr="00E426C1">
              <w:rPr>
                <w:rFonts w:ascii="GHEA Grapalat" w:hAnsi="GHEA Grapalat"/>
                <w:b/>
                <w:i/>
                <w:sz w:val="14"/>
                <w:szCs w:val="14"/>
                <w:lang w:val="af-ZA"/>
              </w:rPr>
              <w:t>Մրգահյութեր`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ԳՕՍՏ Ռ 52184-2003, ԳՕՍՏ Ռ 52185-2003 կամ ԳՕՍՏ Ռ 52186-2003։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 Պիտանելիության մնացորդային ժամկետը ոչ պակաս քան 90 %: Մինչև 1 լիտր տարաներով</w:t>
            </w:r>
            <w:r w:rsidRPr="00AE431E">
              <w:rPr>
                <w:rFonts w:ascii="GHEA Grapalat" w:hAnsi="GHEA Grapalat"/>
                <w:b/>
                <w:i/>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լիտր</w:t>
            </w:r>
          </w:p>
        </w:tc>
        <w:tc>
          <w:tcPr>
            <w:tcW w:w="850" w:type="dxa"/>
            <w:vAlign w:val="center"/>
          </w:tcPr>
          <w:p w:rsidR="00C709A4" w:rsidRDefault="00C709A4">
            <w:pPr>
              <w:jc w:val="center"/>
              <w:rPr>
                <w:rFonts w:ascii="Calibri" w:hAnsi="Calibri"/>
                <w:color w:val="000000"/>
              </w:rPr>
            </w:pPr>
            <w:r>
              <w:rPr>
                <w:rFonts w:ascii="Calibri" w:hAnsi="Calibri"/>
                <w:color w:val="000000"/>
              </w:rPr>
              <w:t>700</w:t>
            </w:r>
          </w:p>
        </w:tc>
        <w:tc>
          <w:tcPr>
            <w:tcW w:w="1276" w:type="dxa"/>
            <w:vAlign w:val="center"/>
          </w:tcPr>
          <w:p w:rsidR="00C709A4" w:rsidRDefault="00C709A4">
            <w:pPr>
              <w:jc w:val="center"/>
              <w:rPr>
                <w:rFonts w:ascii="Calibri" w:hAnsi="Calibri"/>
                <w:color w:val="000000"/>
              </w:rPr>
            </w:pPr>
            <w:r>
              <w:rPr>
                <w:rFonts w:ascii="Calibri" w:hAnsi="Calibri"/>
                <w:color w:val="000000"/>
              </w:rPr>
              <w:t>563500</w:t>
            </w:r>
          </w:p>
        </w:tc>
        <w:tc>
          <w:tcPr>
            <w:tcW w:w="992" w:type="dxa"/>
            <w:vAlign w:val="center"/>
          </w:tcPr>
          <w:p w:rsidR="00C709A4" w:rsidRDefault="00C709A4">
            <w:pPr>
              <w:jc w:val="center"/>
              <w:rPr>
                <w:rFonts w:ascii="Calibri" w:hAnsi="Calibri"/>
                <w:color w:val="000000"/>
              </w:rPr>
            </w:pPr>
            <w:r>
              <w:rPr>
                <w:rFonts w:ascii="Calibri" w:hAnsi="Calibri"/>
                <w:color w:val="000000"/>
              </w:rPr>
              <w:t>805</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1040E7" w:rsidRDefault="00C709A4" w:rsidP="003A6C1B">
            <w:pPr>
              <w:jc w:val="center"/>
              <w:rPr>
                <w:rFonts w:ascii="GHEA Grapalat" w:hAnsi="GHEA Grapalat"/>
                <w:b/>
                <w:sz w:val="16"/>
                <w:szCs w:val="16"/>
                <w:lang w:val="ru-RU"/>
              </w:rPr>
            </w:pPr>
            <w:r>
              <w:rPr>
                <w:rFonts w:ascii="GHEA Grapalat" w:hAnsi="GHEA Grapalat" w:cs="Calibri"/>
                <w:b/>
                <w:color w:val="000000"/>
                <w:sz w:val="16"/>
                <w:szCs w:val="16"/>
              </w:rPr>
              <w:t>Ըստ պահանջի</w:t>
            </w:r>
          </w:p>
        </w:tc>
        <w:tc>
          <w:tcPr>
            <w:tcW w:w="1984" w:type="dxa"/>
            <w:vAlign w:val="center"/>
          </w:tcPr>
          <w:p w:rsidR="00C709A4" w:rsidRPr="00E56552" w:rsidRDefault="00C709A4" w:rsidP="00E635F1">
            <w:pPr>
              <w:jc w:val="center"/>
              <w:rPr>
                <w:rFonts w:ascii="GHEA Grapalat" w:hAnsi="GHEA Grapalat"/>
                <w:b/>
                <w:sz w:val="16"/>
                <w:szCs w:val="16"/>
                <w:lang w:val="ru-RU"/>
              </w:rPr>
            </w:pPr>
            <w:r w:rsidRPr="00E56552">
              <w:rPr>
                <w:rFonts w:ascii="GHEA Grapalat" w:hAnsi="GHEA Grapalat"/>
                <w:b/>
                <w:sz w:val="16"/>
                <w:szCs w:val="16"/>
              </w:rPr>
              <w:t>Մատակարարումն</w:t>
            </w:r>
            <w:r w:rsidRPr="00E56552">
              <w:rPr>
                <w:rFonts w:ascii="GHEA Grapalat" w:hAnsi="GHEA Grapalat"/>
                <w:b/>
                <w:sz w:val="16"/>
                <w:szCs w:val="16"/>
                <w:lang w:val="ru-RU"/>
              </w:rPr>
              <w:t xml:space="preserve"> </w:t>
            </w:r>
            <w:r w:rsidRPr="00E56552">
              <w:rPr>
                <w:rFonts w:ascii="GHEA Grapalat" w:hAnsi="GHEA Grapalat"/>
                <w:b/>
                <w:sz w:val="16"/>
                <w:szCs w:val="16"/>
              </w:rPr>
              <w:t>իրականացվում</w:t>
            </w:r>
            <w:r w:rsidRPr="00E56552">
              <w:rPr>
                <w:rFonts w:ascii="GHEA Grapalat" w:hAnsi="GHEA Grapalat"/>
                <w:b/>
                <w:sz w:val="16"/>
                <w:szCs w:val="16"/>
                <w:lang w:val="ru-RU"/>
              </w:rPr>
              <w:t xml:space="preserve"> </w:t>
            </w:r>
            <w:r w:rsidRPr="00E56552">
              <w:rPr>
                <w:rFonts w:ascii="GHEA Grapalat" w:hAnsi="GHEA Grapalat"/>
                <w:b/>
                <w:sz w:val="16"/>
                <w:szCs w:val="16"/>
              </w:rPr>
              <w:t>է</w:t>
            </w:r>
            <w:r w:rsidRPr="00E56552">
              <w:rPr>
                <w:rFonts w:ascii="GHEA Grapalat" w:hAnsi="GHEA Grapalat"/>
                <w:b/>
                <w:sz w:val="16"/>
                <w:szCs w:val="16"/>
                <w:lang w:val="ru-RU"/>
              </w:rPr>
              <w:t xml:space="preserve">  </w:t>
            </w:r>
            <w:r w:rsidRPr="00E56552">
              <w:rPr>
                <w:rFonts w:ascii="GHEA Grapalat" w:hAnsi="GHEA Grapalat"/>
                <w:b/>
                <w:sz w:val="16"/>
                <w:szCs w:val="16"/>
              </w:rPr>
              <w:t>Պայմանագիրն</w:t>
            </w:r>
            <w:r w:rsidRPr="00E56552">
              <w:rPr>
                <w:rFonts w:ascii="GHEA Grapalat" w:hAnsi="GHEA Grapalat"/>
                <w:b/>
                <w:sz w:val="16"/>
                <w:szCs w:val="16"/>
                <w:lang w:val="ru-RU"/>
              </w:rPr>
              <w:t xml:space="preserve"> </w:t>
            </w:r>
            <w:r w:rsidRPr="00E56552">
              <w:rPr>
                <w:rFonts w:ascii="GHEA Grapalat" w:hAnsi="GHEA Grapalat"/>
                <w:b/>
                <w:sz w:val="16"/>
                <w:szCs w:val="16"/>
              </w:rPr>
              <w:t>ուժի</w:t>
            </w:r>
            <w:r w:rsidRPr="00E56552">
              <w:rPr>
                <w:rFonts w:ascii="GHEA Grapalat" w:hAnsi="GHEA Grapalat"/>
                <w:b/>
                <w:sz w:val="16"/>
                <w:szCs w:val="16"/>
                <w:lang w:val="ru-RU"/>
              </w:rPr>
              <w:t xml:space="preserve"> </w:t>
            </w:r>
            <w:r w:rsidRPr="00E56552">
              <w:rPr>
                <w:rFonts w:ascii="GHEA Grapalat" w:hAnsi="GHEA Grapalat"/>
                <w:b/>
                <w:sz w:val="16"/>
                <w:szCs w:val="16"/>
              </w:rPr>
              <w:t>մեջ</w:t>
            </w:r>
            <w:r w:rsidRPr="00E56552">
              <w:rPr>
                <w:rFonts w:ascii="GHEA Grapalat" w:hAnsi="GHEA Grapalat"/>
                <w:b/>
                <w:sz w:val="16"/>
                <w:szCs w:val="16"/>
                <w:lang w:val="ru-RU"/>
              </w:rPr>
              <w:t xml:space="preserve"> </w:t>
            </w:r>
            <w:r w:rsidRPr="00E56552">
              <w:rPr>
                <w:rFonts w:ascii="GHEA Grapalat" w:hAnsi="GHEA Grapalat"/>
                <w:b/>
                <w:sz w:val="16"/>
                <w:szCs w:val="16"/>
              </w:rPr>
              <w:t>մտնելու</w:t>
            </w:r>
            <w:r w:rsidRPr="00E56552">
              <w:rPr>
                <w:rFonts w:ascii="GHEA Grapalat" w:hAnsi="GHEA Grapalat"/>
                <w:b/>
                <w:sz w:val="16"/>
                <w:szCs w:val="16"/>
                <w:lang w:val="ru-RU"/>
              </w:rPr>
              <w:t xml:space="preserve"> </w:t>
            </w:r>
            <w:r w:rsidRPr="00E56552">
              <w:rPr>
                <w:rFonts w:ascii="GHEA Grapalat" w:hAnsi="GHEA Grapalat"/>
                <w:b/>
                <w:sz w:val="16"/>
                <w:szCs w:val="16"/>
              </w:rPr>
              <w:t>օրվանից</w:t>
            </w:r>
            <w:r w:rsidRPr="00E56552">
              <w:rPr>
                <w:rFonts w:ascii="GHEA Grapalat" w:hAnsi="GHEA Grapalat"/>
                <w:b/>
                <w:sz w:val="16"/>
                <w:szCs w:val="16"/>
                <w:lang w:val="ru-RU"/>
              </w:rPr>
              <w:t xml:space="preserve"> </w:t>
            </w:r>
            <w:r w:rsidRPr="00E56552">
              <w:rPr>
                <w:rFonts w:ascii="GHEA Grapalat" w:hAnsi="GHEA Grapalat"/>
                <w:b/>
                <w:sz w:val="16"/>
                <w:szCs w:val="16"/>
              </w:rPr>
              <w:t>մինչև</w:t>
            </w:r>
            <w:r w:rsidRPr="00E56552">
              <w:rPr>
                <w:rFonts w:ascii="GHEA Grapalat" w:hAnsi="GHEA Grapalat"/>
                <w:b/>
                <w:sz w:val="16"/>
                <w:szCs w:val="16"/>
                <w:lang w:val="ru-RU"/>
              </w:rPr>
              <w:t xml:space="preserve"> </w:t>
            </w:r>
            <w:r w:rsidRPr="00E56552">
              <w:rPr>
                <w:rFonts w:ascii="GHEA Grapalat" w:hAnsi="GHEA Grapalat"/>
                <w:b/>
                <w:sz w:val="16"/>
                <w:szCs w:val="16"/>
              </w:rPr>
              <w:t>դասապրոցեսի</w:t>
            </w:r>
            <w:r w:rsidRPr="00E56552">
              <w:rPr>
                <w:rFonts w:ascii="GHEA Grapalat" w:hAnsi="GHEA Grapalat"/>
                <w:b/>
                <w:sz w:val="16"/>
                <w:szCs w:val="16"/>
                <w:lang w:val="ru-RU"/>
              </w:rPr>
              <w:t xml:space="preserve"> </w:t>
            </w:r>
            <w:r w:rsidRPr="00E56552">
              <w:rPr>
                <w:rFonts w:ascii="GHEA Grapalat" w:hAnsi="GHEA Grapalat"/>
                <w:b/>
                <w:sz w:val="16"/>
                <w:szCs w:val="16"/>
              </w:rPr>
              <w:t>ավարտը</w:t>
            </w:r>
          </w:p>
        </w:tc>
      </w:tr>
      <w:tr w:rsidR="00C709A4" w:rsidRPr="001174D3"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7</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15331142</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Կաղամբ</w:t>
            </w:r>
          </w:p>
        </w:tc>
        <w:tc>
          <w:tcPr>
            <w:tcW w:w="4394" w:type="dxa"/>
          </w:tcPr>
          <w:p w:rsidR="00C709A4" w:rsidRPr="00AA4D63" w:rsidRDefault="00C709A4" w:rsidP="00897E72">
            <w:pPr>
              <w:rPr>
                <w:rFonts w:ascii="Arial Armenian" w:hAnsi="Arial Armenian" w:cs="Calibri"/>
                <w:sz w:val="18"/>
                <w:szCs w:val="20"/>
              </w:rPr>
            </w:pPr>
            <w:r w:rsidRPr="00596618">
              <w:rPr>
                <w:rFonts w:ascii="Arial Armenian" w:hAnsi="Arial Armenian" w:cs="Calibri"/>
                <w:sz w:val="18"/>
                <w:szCs w:val="20"/>
              </w:rPr>
              <w:t>(</w:t>
            </w:r>
            <w:r w:rsidRPr="00596618">
              <w:rPr>
                <w:rFonts w:ascii="Sylfaen" w:hAnsi="Sylfaen" w:cs="Sylfaen"/>
                <w:sz w:val="18"/>
                <w:szCs w:val="20"/>
              </w:rPr>
              <w:t>ԳՕՍՏ</w:t>
            </w:r>
            <w:r w:rsidRPr="00596618">
              <w:rPr>
                <w:rFonts w:ascii="Arial Armenian" w:hAnsi="Arial Armenian" w:cs="Calibri"/>
                <w:sz w:val="18"/>
                <w:szCs w:val="20"/>
              </w:rPr>
              <w:t xml:space="preserve"> 26768-85)    </w:t>
            </w:r>
            <w:r w:rsidRPr="00596618">
              <w:rPr>
                <w:rFonts w:ascii="Sylfaen" w:hAnsi="Sylfaen" w:cs="Sylfaen"/>
                <w:sz w:val="18"/>
                <w:szCs w:val="20"/>
              </w:rPr>
              <w:t>Արտաքին</w:t>
            </w:r>
            <w:r w:rsidRPr="00596618">
              <w:rPr>
                <w:rFonts w:ascii="Arial Armenian" w:hAnsi="Arial Armenian" w:cs="Calibri"/>
                <w:sz w:val="18"/>
                <w:szCs w:val="20"/>
              </w:rPr>
              <w:t xml:space="preserve"> </w:t>
            </w:r>
            <w:r w:rsidRPr="00596618">
              <w:rPr>
                <w:rFonts w:ascii="Sylfaen" w:hAnsi="Sylfaen" w:cs="Sylfaen"/>
                <w:sz w:val="18"/>
                <w:szCs w:val="20"/>
              </w:rPr>
              <w:t>տեսքը</w:t>
            </w:r>
            <w:r w:rsidRPr="00596618">
              <w:rPr>
                <w:rFonts w:ascii="Arial Armenian" w:hAnsi="Arial Armenian" w:cs="Calibri"/>
                <w:sz w:val="18"/>
                <w:szCs w:val="20"/>
              </w:rPr>
              <w:t xml:space="preserve">` </w:t>
            </w:r>
            <w:r w:rsidRPr="00596618">
              <w:rPr>
                <w:rFonts w:ascii="Sylfaen" w:hAnsi="Sylfaen" w:cs="Sylfaen"/>
                <w:sz w:val="18"/>
                <w:szCs w:val="20"/>
              </w:rPr>
              <w:t>գլուխները</w:t>
            </w:r>
            <w:r w:rsidRPr="00596618">
              <w:rPr>
                <w:rFonts w:ascii="Arial Armenian" w:hAnsi="Arial Armenian" w:cs="Calibri"/>
                <w:sz w:val="18"/>
                <w:szCs w:val="20"/>
              </w:rPr>
              <w:t xml:space="preserve"> </w:t>
            </w:r>
            <w:r w:rsidRPr="00596618">
              <w:rPr>
                <w:rFonts w:ascii="Sylfaen" w:hAnsi="Sylfaen" w:cs="Sylfaen"/>
                <w:sz w:val="18"/>
                <w:szCs w:val="20"/>
              </w:rPr>
              <w:t>թարմ</w:t>
            </w:r>
            <w:r w:rsidRPr="00596618">
              <w:rPr>
                <w:rFonts w:ascii="Arial Armenian" w:hAnsi="Arial Armenian" w:cs="Calibri"/>
                <w:sz w:val="18"/>
                <w:szCs w:val="20"/>
              </w:rPr>
              <w:t xml:space="preserve">, </w:t>
            </w:r>
            <w:r w:rsidRPr="00596618">
              <w:rPr>
                <w:rFonts w:ascii="Sylfaen" w:hAnsi="Sylfaen" w:cs="Sylfaen"/>
                <w:sz w:val="18"/>
                <w:szCs w:val="20"/>
              </w:rPr>
              <w:t>ամբողջական</w:t>
            </w:r>
            <w:r w:rsidRPr="00596618">
              <w:rPr>
                <w:rFonts w:ascii="Arial Armenian" w:hAnsi="Arial Armenian" w:cs="Calibri"/>
                <w:sz w:val="18"/>
                <w:szCs w:val="20"/>
              </w:rPr>
              <w:t xml:space="preserve">, </w:t>
            </w:r>
            <w:r w:rsidRPr="00596618">
              <w:rPr>
                <w:rFonts w:ascii="Sylfaen" w:hAnsi="Sylfaen" w:cs="Sylfaen"/>
                <w:sz w:val="18"/>
                <w:szCs w:val="20"/>
              </w:rPr>
              <w:t>առանց</w:t>
            </w:r>
            <w:r w:rsidRPr="00596618">
              <w:rPr>
                <w:rFonts w:ascii="Arial Armenian" w:hAnsi="Arial Armenian" w:cs="Calibri"/>
                <w:sz w:val="18"/>
                <w:szCs w:val="20"/>
              </w:rPr>
              <w:t xml:space="preserve"> </w:t>
            </w:r>
            <w:r w:rsidRPr="00596618">
              <w:rPr>
                <w:rFonts w:ascii="Sylfaen" w:hAnsi="Sylfaen" w:cs="Sylfaen"/>
                <w:sz w:val="18"/>
                <w:szCs w:val="20"/>
              </w:rPr>
              <w:t>հիվանդությունների</w:t>
            </w:r>
            <w:r w:rsidRPr="00596618">
              <w:rPr>
                <w:rFonts w:ascii="Arial Armenian" w:hAnsi="Arial Armenian" w:cs="Calibri"/>
                <w:sz w:val="18"/>
                <w:szCs w:val="20"/>
              </w:rPr>
              <w:t xml:space="preserve">,  </w:t>
            </w:r>
            <w:r w:rsidRPr="00596618">
              <w:rPr>
                <w:rFonts w:ascii="Sylfaen" w:hAnsi="Sylfaen" w:cs="Sylfaen"/>
                <w:sz w:val="18"/>
                <w:szCs w:val="20"/>
              </w:rPr>
              <w:t>չծլած</w:t>
            </w:r>
            <w:r w:rsidRPr="00596618">
              <w:rPr>
                <w:rFonts w:ascii="Arial Armenian" w:hAnsi="Arial Armenian" w:cs="Calibri"/>
                <w:sz w:val="18"/>
                <w:szCs w:val="20"/>
              </w:rPr>
              <w:t xml:space="preserve">, </w:t>
            </w:r>
            <w:r w:rsidRPr="00596618">
              <w:rPr>
                <w:rFonts w:ascii="Sylfaen" w:hAnsi="Sylfaen" w:cs="Sylfaen"/>
                <w:sz w:val="18"/>
                <w:szCs w:val="20"/>
              </w:rPr>
              <w:t>մաքուր</w:t>
            </w:r>
            <w:r w:rsidRPr="00596618">
              <w:rPr>
                <w:rFonts w:ascii="Arial Armenian" w:hAnsi="Arial Armenian" w:cs="Calibri"/>
                <w:sz w:val="18"/>
                <w:szCs w:val="20"/>
              </w:rPr>
              <w:t xml:space="preserve">, </w:t>
            </w:r>
            <w:r w:rsidRPr="00596618">
              <w:rPr>
                <w:rFonts w:ascii="Sylfaen" w:hAnsi="Sylfaen" w:cs="Sylfaen"/>
                <w:sz w:val="18"/>
                <w:szCs w:val="20"/>
              </w:rPr>
              <w:t>մեկ</w:t>
            </w:r>
            <w:r w:rsidRPr="00596618">
              <w:rPr>
                <w:rFonts w:ascii="Arial Armenian" w:hAnsi="Arial Armenian" w:cs="Calibri"/>
                <w:sz w:val="18"/>
                <w:szCs w:val="20"/>
              </w:rPr>
              <w:t xml:space="preserve"> </w:t>
            </w:r>
            <w:r w:rsidRPr="00596618">
              <w:rPr>
                <w:rFonts w:ascii="Sylfaen" w:hAnsi="Sylfaen" w:cs="Sylfaen"/>
                <w:sz w:val="18"/>
                <w:szCs w:val="20"/>
              </w:rPr>
              <w:t>բուսաբանական</w:t>
            </w:r>
            <w:r w:rsidRPr="00596618">
              <w:rPr>
                <w:rFonts w:ascii="Arial Armenian" w:hAnsi="Arial Armenian" w:cs="Calibri"/>
                <w:sz w:val="18"/>
                <w:szCs w:val="20"/>
              </w:rPr>
              <w:t xml:space="preserve"> </w:t>
            </w:r>
            <w:r w:rsidRPr="00596618">
              <w:rPr>
                <w:rFonts w:ascii="Sylfaen" w:hAnsi="Sylfaen" w:cs="Sylfaen"/>
                <w:sz w:val="18"/>
                <w:szCs w:val="20"/>
              </w:rPr>
              <w:t>տեսակի</w:t>
            </w:r>
            <w:r w:rsidRPr="00596618">
              <w:rPr>
                <w:rFonts w:ascii="Arial Armenian" w:hAnsi="Arial Armenian" w:cs="Calibri"/>
                <w:sz w:val="18"/>
                <w:szCs w:val="20"/>
              </w:rPr>
              <w:t xml:space="preserve">, </w:t>
            </w:r>
            <w:r w:rsidRPr="00596618">
              <w:rPr>
                <w:rFonts w:ascii="Sylfaen" w:hAnsi="Sylfaen" w:cs="Sylfaen"/>
                <w:sz w:val="18"/>
                <w:szCs w:val="20"/>
              </w:rPr>
              <w:t>առանց</w:t>
            </w:r>
            <w:r w:rsidRPr="00596618">
              <w:rPr>
                <w:rFonts w:ascii="Arial Armenian" w:hAnsi="Arial Armenian" w:cs="Calibri"/>
                <w:sz w:val="18"/>
                <w:szCs w:val="20"/>
              </w:rPr>
              <w:t xml:space="preserve"> </w:t>
            </w:r>
            <w:r w:rsidRPr="00596618">
              <w:rPr>
                <w:rFonts w:ascii="Sylfaen" w:hAnsi="Sylfaen" w:cs="Sylfaen"/>
                <w:sz w:val="18"/>
                <w:szCs w:val="20"/>
              </w:rPr>
              <w:t>վնասվածքների</w:t>
            </w:r>
            <w:r w:rsidRPr="00596618">
              <w:rPr>
                <w:rFonts w:ascii="Arial Armenian" w:hAnsi="Arial Armenian" w:cs="Calibri"/>
                <w:sz w:val="18"/>
                <w:szCs w:val="20"/>
              </w:rPr>
              <w:t xml:space="preserve">: </w:t>
            </w:r>
            <w:r w:rsidRPr="00596618">
              <w:rPr>
                <w:rFonts w:ascii="Sylfaen" w:hAnsi="Sylfaen" w:cs="Sylfaen"/>
                <w:sz w:val="18"/>
                <w:szCs w:val="20"/>
              </w:rPr>
              <w:t>Գլուխները</w:t>
            </w:r>
            <w:r w:rsidRPr="00596618">
              <w:rPr>
                <w:rFonts w:ascii="Arial Armenian" w:hAnsi="Arial Armenian" w:cs="Calibri"/>
                <w:sz w:val="18"/>
                <w:szCs w:val="20"/>
              </w:rPr>
              <w:t xml:space="preserve"> </w:t>
            </w:r>
            <w:r w:rsidRPr="00596618">
              <w:rPr>
                <w:rFonts w:ascii="Sylfaen" w:hAnsi="Sylfaen" w:cs="Sylfaen"/>
                <w:sz w:val="18"/>
                <w:szCs w:val="20"/>
              </w:rPr>
              <w:t>պետք</w:t>
            </w:r>
            <w:r w:rsidRPr="00596618">
              <w:rPr>
                <w:rFonts w:ascii="Arial Armenian" w:hAnsi="Arial Armenian" w:cs="Calibri"/>
                <w:sz w:val="18"/>
                <w:szCs w:val="20"/>
              </w:rPr>
              <w:t xml:space="preserve"> </w:t>
            </w:r>
            <w:r w:rsidRPr="00596618">
              <w:rPr>
                <w:rFonts w:ascii="Sylfaen" w:hAnsi="Sylfaen" w:cs="Sylfaen"/>
                <w:sz w:val="18"/>
                <w:szCs w:val="20"/>
              </w:rPr>
              <w:t>է</w:t>
            </w:r>
            <w:r w:rsidRPr="00596618">
              <w:rPr>
                <w:rFonts w:ascii="Arial Armenian" w:hAnsi="Arial Armenian" w:cs="Calibri"/>
                <w:sz w:val="18"/>
                <w:szCs w:val="20"/>
              </w:rPr>
              <w:t xml:space="preserve"> </w:t>
            </w:r>
            <w:r w:rsidRPr="00596618">
              <w:rPr>
                <w:rFonts w:ascii="Sylfaen" w:hAnsi="Sylfaen" w:cs="Sylfaen"/>
                <w:sz w:val="18"/>
                <w:szCs w:val="20"/>
              </w:rPr>
              <w:t>լինեն</w:t>
            </w:r>
            <w:r w:rsidRPr="00596618">
              <w:rPr>
                <w:rFonts w:ascii="Arial Armenian" w:hAnsi="Arial Armenian" w:cs="Calibri"/>
                <w:sz w:val="18"/>
                <w:szCs w:val="20"/>
              </w:rPr>
              <w:t xml:space="preserve"> </w:t>
            </w:r>
            <w:r w:rsidRPr="00596618">
              <w:rPr>
                <w:rFonts w:ascii="Sylfaen" w:hAnsi="Sylfaen" w:cs="Sylfaen"/>
                <w:sz w:val="18"/>
                <w:szCs w:val="20"/>
              </w:rPr>
              <w:t>լիովին</w:t>
            </w:r>
            <w:r w:rsidRPr="00596618">
              <w:rPr>
                <w:rFonts w:ascii="Arial Armenian" w:hAnsi="Arial Armenian" w:cs="Calibri"/>
                <w:sz w:val="18"/>
                <w:szCs w:val="20"/>
              </w:rPr>
              <w:t xml:space="preserve"> </w:t>
            </w:r>
            <w:r w:rsidRPr="00596618">
              <w:rPr>
                <w:rFonts w:ascii="Sylfaen" w:hAnsi="Sylfaen" w:cs="Sylfaen"/>
                <w:sz w:val="18"/>
                <w:szCs w:val="20"/>
              </w:rPr>
              <w:t>կազմավորված</w:t>
            </w:r>
            <w:r w:rsidRPr="00596618">
              <w:rPr>
                <w:rFonts w:ascii="Arial Armenian" w:hAnsi="Arial Armenian" w:cs="Calibri"/>
                <w:sz w:val="18"/>
                <w:szCs w:val="20"/>
              </w:rPr>
              <w:t xml:space="preserve">, </w:t>
            </w:r>
            <w:r w:rsidRPr="00596618">
              <w:rPr>
                <w:rFonts w:ascii="Sylfaen" w:hAnsi="Sylfaen" w:cs="Sylfaen"/>
                <w:sz w:val="18"/>
                <w:szCs w:val="20"/>
              </w:rPr>
              <w:t>ամուր</w:t>
            </w:r>
            <w:r w:rsidRPr="00596618">
              <w:rPr>
                <w:rFonts w:ascii="Arial Armenian" w:hAnsi="Arial Armenian" w:cs="Calibri"/>
                <w:sz w:val="18"/>
                <w:szCs w:val="20"/>
              </w:rPr>
              <w:t xml:space="preserve">, </w:t>
            </w:r>
            <w:r w:rsidRPr="00596618">
              <w:rPr>
                <w:rFonts w:ascii="Sylfaen" w:hAnsi="Sylfaen" w:cs="Sylfaen"/>
                <w:sz w:val="18"/>
                <w:szCs w:val="20"/>
              </w:rPr>
              <w:t>ոչ</w:t>
            </w:r>
            <w:r w:rsidRPr="00596618">
              <w:rPr>
                <w:rFonts w:ascii="Arial Armenian" w:hAnsi="Arial Armenian" w:cs="Calibri"/>
                <w:sz w:val="18"/>
                <w:szCs w:val="20"/>
              </w:rPr>
              <w:t xml:space="preserve"> </w:t>
            </w:r>
            <w:r w:rsidRPr="00596618">
              <w:rPr>
                <w:rFonts w:ascii="Sylfaen" w:hAnsi="Sylfaen" w:cs="Sylfaen"/>
                <w:sz w:val="18"/>
                <w:szCs w:val="20"/>
              </w:rPr>
              <w:t>փխրուն</w:t>
            </w:r>
            <w:r w:rsidRPr="00596618">
              <w:rPr>
                <w:rFonts w:ascii="Arial Armenian" w:hAnsi="Arial Armenian" w:cs="Calibri"/>
                <w:sz w:val="18"/>
                <w:szCs w:val="20"/>
              </w:rPr>
              <w:t xml:space="preserve"> </w:t>
            </w:r>
            <w:r w:rsidRPr="00596618">
              <w:rPr>
                <w:rFonts w:ascii="Sylfaen" w:hAnsi="Sylfaen" w:cs="Sylfaen"/>
                <w:sz w:val="18"/>
                <w:szCs w:val="20"/>
              </w:rPr>
              <w:t>և</w:t>
            </w:r>
            <w:r w:rsidRPr="00596618">
              <w:rPr>
                <w:rFonts w:ascii="Arial Armenian" w:hAnsi="Arial Armenian" w:cs="Calibri"/>
                <w:sz w:val="18"/>
                <w:szCs w:val="20"/>
              </w:rPr>
              <w:t xml:space="preserve"> </w:t>
            </w:r>
            <w:r w:rsidRPr="00596618">
              <w:rPr>
                <w:rFonts w:ascii="Sylfaen" w:hAnsi="Sylfaen" w:cs="Sylfaen"/>
                <w:sz w:val="18"/>
                <w:szCs w:val="20"/>
              </w:rPr>
              <w:t>չլխկած</w:t>
            </w:r>
            <w:r w:rsidRPr="00596618">
              <w:rPr>
                <w:rFonts w:ascii="Arial Armenian" w:hAnsi="Arial Armenian" w:cs="Calibri"/>
                <w:sz w:val="18"/>
                <w:szCs w:val="20"/>
              </w:rPr>
              <w:t>,</w:t>
            </w:r>
            <w:r w:rsidRPr="00596618">
              <w:rPr>
                <w:rFonts w:ascii="Sylfaen" w:hAnsi="Sylfaen" w:cs="Sylfaen"/>
                <w:sz w:val="18"/>
                <w:szCs w:val="20"/>
              </w:rPr>
              <w:t>Գլուխների</w:t>
            </w:r>
            <w:r w:rsidRPr="00596618">
              <w:rPr>
                <w:rFonts w:ascii="Arial Armenian" w:hAnsi="Arial Armenian" w:cs="Calibri"/>
                <w:sz w:val="18"/>
                <w:szCs w:val="20"/>
              </w:rPr>
              <w:t xml:space="preserve"> </w:t>
            </w:r>
            <w:r w:rsidRPr="00596618">
              <w:rPr>
                <w:rFonts w:ascii="Sylfaen" w:hAnsi="Sylfaen" w:cs="Sylfaen"/>
                <w:sz w:val="18"/>
                <w:szCs w:val="20"/>
              </w:rPr>
              <w:t>մաքրման</w:t>
            </w:r>
            <w:r w:rsidRPr="00596618">
              <w:rPr>
                <w:rFonts w:ascii="Arial Armenian" w:hAnsi="Arial Armenian" w:cs="Calibri"/>
                <w:sz w:val="18"/>
                <w:szCs w:val="20"/>
              </w:rPr>
              <w:t xml:space="preserve"> </w:t>
            </w:r>
            <w:r w:rsidRPr="00596618">
              <w:rPr>
                <w:rFonts w:ascii="Sylfaen" w:hAnsi="Sylfaen" w:cs="Sylfaen"/>
                <w:sz w:val="18"/>
                <w:szCs w:val="20"/>
              </w:rPr>
              <w:t>աստիճանը</w:t>
            </w:r>
            <w:r w:rsidRPr="00596618">
              <w:rPr>
                <w:rFonts w:ascii="Arial Armenian" w:hAnsi="Arial Armenian" w:cs="Calibri"/>
                <w:sz w:val="18"/>
                <w:szCs w:val="20"/>
              </w:rPr>
              <w:t xml:space="preserve">` </w:t>
            </w:r>
            <w:r w:rsidRPr="00596618">
              <w:rPr>
                <w:rFonts w:ascii="Sylfaen" w:hAnsi="Sylfaen" w:cs="Sylfaen"/>
                <w:sz w:val="18"/>
                <w:szCs w:val="20"/>
              </w:rPr>
              <w:t>կաղամբի</w:t>
            </w:r>
            <w:r w:rsidRPr="00596618">
              <w:rPr>
                <w:rFonts w:ascii="Arial Armenian" w:hAnsi="Arial Armenian" w:cs="Calibri"/>
                <w:sz w:val="18"/>
                <w:szCs w:val="20"/>
              </w:rPr>
              <w:t xml:space="preserve"> </w:t>
            </w:r>
            <w:r w:rsidRPr="00596618">
              <w:rPr>
                <w:rFonts w:ascii="Sylfaen" w:hAnsi="Sylfaen" w:cs="Sylfaen"/>
                <w:sz w:val="18"/>
                <w:szCs w:val="20"/>
              </w:rPr>
              <w:t>գլուխները</w:t>
            </w:r>
            <w:r w:rsidRPr="00596618">
              <w:rPr>
                <w:rFonts w:ascii="Arial Armenian" w:hAnsi="Arial Armenian" w:cs="Calibri"/>
                <w:sz w:val="18"/>
                <w:szCs w:val="20"/>
              </w:rPr>
              <w:t xml:space="preserve"> </w:t>
            </w:r>
            <w:r w:rsidRPr="00596618">
              <w:rPr>
                <w:rFonts w:ascii="Sylfaen" w:hAnsi="Sylfaen" w:cs="Sylfaen"/>
                <w:sz w:val="18"/>
                <w:szCs w:val="20"/>
              </w:rPr>
              <w:t>մաքրված</w:t>
            </w:r>
            <w:r w:rsidRPr="00596618">
              <w:rPr>
                <w:rFonts w:ascii="Arial Armenian" w:hAnsi="Arial Armenian" w:cs="Calibri"/>
                <w:sz w:val="18"/>
                <w:szCs w:val="20"/>
              </w:rPr>
              <w:t xml:space="preserve"> </w:t>
            </w:r>
            <w:r w:rsidRPr="00596618">
              <w:rPr>
                <w:rFonts w:ascii="Sylfaen" w:hAnsi="Sylfaen" w:cs="Sylfaen"/>
                <w:sz w:val="18"/>
                <w:szCs w:val="20"/>
              </w:rPr>
              <w:t>լինեն</w:t>
            </w:r>
            <w:r w:rsidRPr="00596618">
              <w:rPr>
                <w:rFonts w:ascii="Arial Armenian" w:hAnsi="Arial Armenian" w:cs="Calibri"/>
                <w:sz w:val="18"/>
                <w:szCs w:val="20"/>
              </w:rPr>
              <w:t xml:space="preserve"> </w:t>
            </w:r>
            <w:r w:rsidRPr="00596618">
              <w:rPr>
                <w:rFonts w:ascii="Sylfaen" w:hAnsi="Sylfaen" w:cs="Sylfaen"/>
                <w:sz w:val="18"/>
                <w:szCs w:val="20"/>
              </w:rPr>
              <w:t>մինչև</w:t>
            </w:r>
            <w:r w:rsidRPr="00596618">
              <w:rPr>
                <w:rFonts w:ascii="Arial Armenian" w:hAnsi="Arial Armenian" w:cs="Calibri"/>
                <w:sz w:val="18"/>
                <w:szCs w:val="20"/>
              </w:rPr>
              <w:t xml:space="preserve"> </w:t>
            </w:r>
            <w:r w:rsidRPr="00596618">
              <w:rPr>
                <w:rFonts w:ascii="Sylfaen" w:hAnsi="Sylfaen" w:cs="Sylfaen"/>
                <w:sz w:val="18"/>
                <w:szCs w:val="20"/>
              </w:rPr>
              <w:t>կանաչ</w:t>
            </w:r>
            <w:r w:rsidRPr="00596618">
              <w:rPr>
                <w:rFonts w:ascii="Arial Armenian" w:hAnsi="Arial Armenian" w:cs="Calibri"/>
                <w:sz w:val="18"/>
                <w:szCs w:val="20"/>
              </w:rPr>
              <w:t xml:space="preserve"> </w:t>
            </w:r>
            <w:r w:rsidRPr="00596618">
              <w:rPr>
                <w:rFonts w:ascii="Sylfaen" w:hAnsi="Sylfaen" w:cs="Sylfaen"/>
                <w:sz w:val="18"/>
                <w:szCs w:val="20"/>
              </w:rPr>
              <w:t>և</w:t>
            </w:r>
            <w:r w:rsidRPr="00596618">
              <w:rPr>
                <w:rFonts w:ascii="Arial Armenian" w:hAnsi="Arial Armenian" w:cs="Calibri"/>
                <w:sz w:val="18"/>
                <w:szCs w:val="20"/>
              </w:rPr>
              <w:t xml:space="preserve"> </w:t>
            </w:r>
            <w:r w:rsidRPr="00596618">
              <w:rPr>
                <w:rFonts w:ascii="Sylfaen" w:hAnsi="Sylfaen" w:cs="Sylfaen"/>
                <w:sz w:val="18"/>
                <w:szCs w:val="20"/>
              </w:rPr>
              <w:t>սպիտակ</w:t>
            </w:r>
            <w:r w:rsidRPr="00596618">
              <w:rPr>
                <w:rFonts w:ascii="Arial Armenian" w:hAnsi="Arial Armenian" w:cs="Calibri"/>
                <w:sz w:val="18"/>
                <w:szCs w:val="20"/>
              </w:rPr>
              <w:t xml:space="preserve"> </w:t>
            </w:r>
            <w:r w:rsidRPr="00596618">
              <w:rPr>
                <w:rFonts w:ascii="Sylfaen" w:hAnsi="Sylfaen" w:cs="Sylfaen"/>
                <w:sz w:val="18"/>
                <w:szCs w:val="20"/>
              </w:rPr>
              <w:t>տերևների</w:t>
            </w:r>
            <w:r w:rsidRPr="00596618">
              <w:rPr>
                <w:rFonts w:ascii="Arial Armenian" w:hAnsi="Arial Armenian" w:cs="Calibri"/>
                <w:sz w:val="18"/>
                <w:szCs w:val="20"/>
              </w:rPr>
              <w:t xml:space="preserve"> </w:t>
            </w:r>
            <w:r w:rsidRPr="00596618">
              <w:rPr>
                <w:rFonts w:ascii="Sylfaen" w:hAnsi="Sylfaen" w:cs="Sylfaen"/>
                <w:sz w:val="18"/>
                <w:szCs w:val="20"/>
              </w:rPr>
              <w:t>խիտ</w:t>
            </w:r>
            <w:r w:rsidRPr="00596618">
              <w:rPr>
                <w:rFonts w:ascii="Arial Armenian" w:hAnsi="Arial Armenian" w:cs="Calibri"/>
                <w:sz w:val="18"/>
                <w:szCs w:val="20"/>
              </w:rPr>
              <w:t xml:space="preserve"> </w:t>
            </w:r>
            <w:r w:rsidRPr="00596618">
              <w:rPr>
                <w:rFonts w:ascii="Sylfaen" w:hAnsi="Sylfaen" w:cs="Sylfaen"/>
                <w:sz w:val="18"/>
                <w:szCs w:val="20"/>
              </w:rPr>
              <w:t>մակերեսը</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250</w:t>
            </w:r>
          </w:p>
        </w:tc>
        <w:tc>
          <w:tcPr>
            <w:tcW w:w="1276" w:type="dxa"/>
            <w:vAlign w:val="center"/>
          </w:tcPr>
          <w:p w:rsidR="00C709A4" w:rsidRDefault="00C709A4">
            <w:pPr>
              <w:jc w:val="center"/>
              <w:rPr>
                <w:rFonts w:ascii="Calibri" w:hAnsi="Calibri"/>
                <w:color w:val="000000"/>
              </w:rPr>
            </w:pPr>
            <w:r>
              <w:rPr>
                <w:rFonts w:ascii="Calibri" w:hAnsi="Calibri"/>
                <w:color w:val="000000"/>
              </w:rPr>
              <w:t>52500</w:t>
            </w:r>
          </w:p>
        </w:tc>
        <w:tc>
          <w:tcPr>
            <w:tcW w:w="992" w:type="dxa"/>
            <w:vAlign w:val="center"/>
          </w:tcPr>
          <w:p w:rsidR="00C709A4" w:rsidRDefault="00C709A4">
            <w:pPr>
              <w:jc w:val="center"/>
              <w:rPr>
                <w:rFonts w:ascii="Calibri" w:hAnsi="Calibri"/>
                <w:color w:val="000000"/>
              </w:rPr>
            </w:pPr>
            <w:r>
              <w:rPr>
                <w:rFonts w:ascii="Calibri" w:hAnsi="Calibri"/>
                <w:color w:val="000000"/>
              </w:rPr>
              <w:t>210</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E56552" w:rsidRDefault="00C709A4" w:rsidP="003A6C1B">
            <w:pPr>
              <w:jc w:val="center"/>
              <w:rPr>
                <w:rFonts w:ascii="GHEA Grapalat" w:hAnsi="GHEA Grapalat"/>
                <w:b/>
                <w:sz w:val="16"/>
                <w:szCs w:val="16"/>
                <w:lang w:val="ru-RU"/>
              </w:rPr>
            </w:pPr>
            <w:r>
              <w:rPr>
                <w:rFonts w:ascii="GHEA Grapalat" w:hAnsi="GHEA Grapalat" w:cs="Calibri"/>
                <w:b/>
                <w:color w:val="000000"/>
                <w:sz w:val="16"/>
                <w:szCs w:val="16"/>
              </w:rPr>
              <w:t>Ըստ պահանջի</w:t>
            </w:r>
          </w:p>
        </w:tc>
        <w:tc>
          <w:tcPr>
            <w:tcW w:w="1984" w:type="dxa"/>
            <w:vAlign w:val="center"/>
          </w:tcPr>
          <w:p w:rsidR="00C709A4" w:rsidRPr="00E56552" w:rsidRDefault="00C709A4" w:rsidP="00E635F1">
            <w:pPr>
              <w:jc w:val="center"/>
              <w:rPr>
                <w:rFonts w:ascii="GHEA Grapalat" w:hAnsi="GHEA Grapalat"/>
                <w:b/>
                <w:sz w:val="16"/>
                <w:szCs w:val="16"/>
                <w:lang w:val="ru-RU"/>
              </w:rPr>
            </w:pPr>
            <w:r w:rsidRPr="00E56552">
              <w:rPr>
                <w:rFonts w:ascii="GHEA Grapalat" w:hAnsi="GHEA Grapalat"/>
                <w:b/>
                <w:sz w:val="16"/>
                <w:szCs w:val="16"/>
              </w:rPr>
              <w:t>Մատակարարումն</w:t>
            </w:r>
            <w:r w:rsidRPr="00E56552">
              <w:rPr>
                <w:rFonts w:ascii="GHEA Grapalat" w:hAnsi="GHEA Grapalat"/>
                <w:b/>
                <w:sz w:val="16"/>
                <w:szCs w:val="16"/>
                <w:lang w:val="ru-RU"/>
              </w:rPr>
              <w:t xml:space="preserve"> </w:t>
            </w:r>
            <w:r w:rsidRPr="00E56552">
              <w:rPr>
                <w:rFonts w:ascii="GHEA Grapalat" w:hAnsi="GHEA Grapalat"/>
                <w:b/>
                <w:sz w:val="16"/>
                <w:szCs w:val="16"/>
              </w:rPr>
              <w:t>իրականացվում</w:t>
            </w:r>
            <w:r w:rsidRPr="00E56552">
              <w:rPr>
                <w:rFonts w:ascii="GHEA Grapalat" w:hAnsi="GHEA Grapalat"/>
                <w:b/>
                <w:sz w:val="16"/>
                <w:szCs w:val="16"/>
                <w:lang w:val="ru-RU"/>
              </w:rPr>
              <w:t xml:space="preserve"> </w:t>
            </w:r>
            <w:r w:rsidRPr="00E56552">
              <w:rPr>
                <w:rFonts w:ascii="GHEA Grapalat" w:hAnsi="GHEA Grapalat"/>
                <w:b/>
                <w:sz w:val="16"/>
                <w:szCs w:val="16"/>
              </w:rPr>
              <w:t>է</w:t>
            </w:r>
            <w:r w:rsidRPr="00E56552">
              <w:rPr>
                <w:rFonts w:ascii="GHEA Grapalat" w:hAnsi="GHEA Grapalat"/>
                <w:b/>
                <w:sz w:val="16"/>
                <w:szCs w:val="16"/>
                <w:lang w:val="ru-RU"/>
              </w:rPr>
              <w:t xml:space="preserve">  </w:t>
            </w:r>
            <w:r w:rsidRPr="00E56552">
              <w:rPr>
                <w:rFonts w:ascii="GHEA Grapalat" w:hAnsi="GHEA Grapalat"/>
                <w:b/>
                <w:sz w:val="16"/>
                <w:szCs w:val="16"/>
              </w:rPr>
              <w:t>Պայմանագիրն</w:t>
            </w:r>
            <w:r w:rsidRPr="00E56552">
              <w:rPr>
                <w:rFonts w:ascii="GHEA Grapalat" w:hAnsi="GHEA Grapalat"/>
                <w:b/>
                <w:sz w:val="16"/>
                <w:szCs w:val="16"/>
                <w:lang w:val="ru-RU"/>
              </w:rPr>
              <w:t xml:space="preserve"> </w:t>
            </w:r>
            <w:r w:rsidRPr="00E56552">
              <w:rPr>
                <w:rFonts w:ascii="GHEA Grapalat" w:hAnsi="GHEA Grapalat"/>
                <w:b/>
                <w:sz w:val="16"/>
                <w:szCs w:val="16"/>
              </w:rPr>
              <w:t>ուժի</w:t>
            </w:r>
            <w:r w:rsidRPr="00E56552">
              <w:rPr>
                <w:rFonts w:ascii="GHEA Grapalat" w:hAnsi="GHEA Grapalat"/>
                <w:b/>
                <w:sz w:val="16"/>
                <w:szCs w:val="16"/>
                <w:lang w:val="ru-RU"/>
              </w:rPr>
              <w:t xml:space="preserve"> </w:t>
            </w:r>
            <w:r w:rsidRPr="00E56552">
              <w:rPr>
                <w:rFonts w:ascii="GHEA Grapalat" w:hAnsi="GHEA Grapalat"/>
                <w:b/>
                <w:sz w:val="16"/>
                <w:szCs w:val="16"/>
              </w:rPr>
              <w:t>մեջ</w:t>
            </w:r>
            <w:r w:rsidRPr="00E56552">
              <w:rPr>
                <w:rFonts w:ascii="GHEA Grapalat" w:hAnsi="GHEA Grapalat"/>
                <w:b/>
                <w:sz w:val="16"/>
                <w:szCs w:val="16"/>
                <w:lang w:val="ru-RU"/>
              </w:rPr>
              <w:t xml:space="preserve"> </w:t>
            </w:r>
            <w:r w:rsidRPr="00E56552">
              <w:rPr>
                <w:rFonts w:ascii="GHEA Grapalat" w:hAnsi="GHEA Grapalat"/>
                <w:b/>
                <w:sz w:val="16"/>
                <w:szCs w:val="16"/>
              </w:rPr>
              <w:t>մտնելու</w:t>
            </w:r>
            <w:r w:rsidRPr="00E56552">
              <w:rPr>
                <w:rFonts w:ascii="GHEA Grapalat" w:hAnsi="GHEA Grapalat"/>
                <w:b/>
                <w:sz w:val="16"/>
                <w:szCs w:val="16"/>
                <w:lang w:val="ru-RU"/>
              </w:rPr>
              <w:t xml:space="preserve"> </w:t>
            </w:r>
            <w:r w:rsidRPr="00E56552">
              <w:rPr>
                <w:rFonts w:ascii="GHEA Grapalat" w:hAnsi="GHEA Grapalat"/>
                <w:b/>
                <w:sz w:val="16"/>
                <w:szCs w:val="16"/>
              </w:rPr>
              <w:t>օրվանից</w:t>
            </w:r>
            <w:r w:rsidRPr="00E56552">
              <w:rPr>
                <w:rFonts w:ascii="GHEA Grapalat" w:hAnsi="GHEA Grapalat"/>
                <w:b/>
                <w:sz w:val="16"/>
                <w:szCs w:val="16"/>
                <w:lang w:val="ru-RU"/>
              </w:rPr>
              <w:t xml:space="preserve"> </w:t>
            </w:r>
            <w:r w:rsidRPr="00E56552">
              <w:rPr>
                <w:rFonts w:ascii="GHEA Grapalat" w:hAnsi="GHEA Grapalat"/>
                <w:b/>
                <w:sz w:val="16"/>
                <w:szCs w:val="16"/>
              </w:rPr>
              <w:t>մինչև</w:t>
            </w:r>
            <w:r w:rsidRPr="00E56552">
              <w:rPr>
                <w:rFonts w:ascii="GHEA Grapalat" w:hAnsi="GHEA Grapalat"/>
                <w:b/>
                <w:sz w:val="16"/>
                <w:szCs w:val="16"/>
                <w:lang w:val="ru-RU"/>
              </w:rPr>
              <w:t xml:space="preserve"> </w:t>
            </w:r>
            <w:r w:rsidRPr="00E56552">
              <w:rPr>
                <w:rFonts w:ascii="GHEA Grapalat" w:hAnsi="GHEA Grapalat"/>
                <w:b/>
                <w:sz w:val="16"/>
                <w:szCs w:val="16"/>
              </w:rPr>
              <w:t>դասապրոցեսի</w:t>
            </w:r>
            <w:r w:rsidRPr="00E56552">
              <w:rPr>
                <w:rFonts w:ascii="GHEA Grapalat" w:hAnsi="GHEA Grapalat"/>
                <w:b/>
                <w:sz w:val="16"/>
                <w:szCs w:val="16"/>
                <w:lang w:val="ru-RU"/>
              </w:rPr>
              <w:t xml:space="preserve"> </w:t>
            </w:r>
            <w:r w:rsidRPr="00E56552">
              <w:rPr>
                <w:rFonts w:ascii="GHEA Grapalat" w:hAnsi="GHEA Grapalat"/>
                <w:b/>
                <w:sz w:val="16"/>
                <w:szCs w:val="16"/>
              </w:rPr>
              <w:t>ավարտը</w:t>
            </w:r>
          </w:p>
        </w:tc>
      </w:tr>
      <w:tr w:rsidR="00C709A4" w:rsidRPr="001174D3"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8</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15313000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Կարտոֆիլ</w:t>
            </w:r>
          </w:p>
        </w:tc>
        <w:tc>
          <w:tcPr>
            <w:tcW w:w="4394" w:type="dxa"/>
          </w:tcPr>
          <w:p w:rsidR="00C709A4" w:rsidRPr="00AA4D63" w:rsidRDefault="00C709A4" w:rsidP="0075114C">
            <w:pPr>
              <w:rPr>
                <w:rFonts w:ascii="Arial Armenian" w:hAnsi="Arial Armenian" w:cs="Calibri"/>
                <w:sz w:val="18"/>
                <w:szCs w:val="20"/>
              </w:rPr>
            </w:pPr>
            <w:r w:rsidRPr="00E426C1">
              <w:rPr>
                <w:rFonts w:ascii="GHEA Grapalat" w:hAnsi="GHEA Grapalat"/>
                <w:b/>
                <w:i/>
                <w:color w:val="000000"/>
                <w:sz w:val="14"/>
                <w:szCs w:val="14"/>
              </w:rPr>
              <w:t>Վաղահաս</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և</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ուշահաս</w:t>
            </w:r>
            <w:r w:rsidRPr="00E426C1">
              <w:rPr>
                <w:rFonts w:ascii="GHEA Grapalat" w:hAnsi="GHEA Grapalat"/>
                <w:b/>
                <w:i/>
                <w:color w:val="000000"/>
                <w:sz w:val="14"/>
                <w:szCs w:val="14"/>
                <w:lang w:val="af-ZA"/>
              </w:rPr>
              <w:t xml:space="preserve">, I </w:t>
            </w:r>
            <w:r w:rsidRPr="00E426C1">
              <w:rPr>
                <w:rFonts w:ascii="GHEA Grapalat" w:hAnsi="GHEA Grapalat"/>
                <w:b/>
                <w:i/>
                <w:color w:val="000000"/>
                <w:sz w:val="14"/>
                <w:szCs w:val="14"/>
              </w:rPr>
              <w:t>տեսակի</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չցրտահարված</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առանց</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վնասվածքների</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կլոր</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ձվաձև</w:t>
            </w:r>
            <w:r w:rsidRPr="00E426C1">
              <w:rPr>
                <w:rFonts w:ascii="GHEA Grapalat" w:hAnsi="GHEA Grapalat"/>
                <w:b/>
                <w:i/>
                <w:color w:val="000000"/>
                <w:sz w:val="14"/>
                <w:szCs w:val="14"/>
                <w:lang w:val="af-ZA"/>
              </w:rPr>
              <w:t xml:space="preserve"> (5-</w:t>
            </w:r>
            <w:r w:rsidRPr="00E426C1">
              <w:rPr>
                <w:rFonts w:ascii="GHEA Grapalat" w:hAnsi="GHEA Grapalat"/>
                <w:b/>
                <w:i/>
                <w:color w:val="000000"/>
                <w:sz w:val="14"/>
                <w:szCs w:val="14"/>
              </w:rPr>
              <w:t>ից</w:t>
            </w:r>
            <w:r w:rsidRPr="00E426C1">
              <w:rPr>
                <w:rFonts w:ascii="GHEA Grapalat" w:hAnsi="GHEA Grapalat"/>
                <w:b/>
                <w:i/>
                <w:color w:val="000000"/>
                <w:sz w:val="14"/>
                <w:szCs w:val="14"/>
                <w:lang w:val="af-ZA"/>
              </w:rPr>
              <w:t xml:space="preserve"> 6</w:t>
            </w:r>
            <w:r w:rsidRPr="00E426C1">
              <w:rPr>
                <w:rFonts w:ascii="GHEA Grapalat" w:hAnsi="GHEA Grapalat"/>
                <w:b/>
                <w:i/>
                <w:color w:val="000000"/>
                <w:sz w:val="14"/>
                <w:szCs w:val="14"/>
              </w:rPr>
              <w:t>սմ</w:t>
            </w:r>
            <w:r w:rsidRPr="00E426C1">
              <w:rPr>
                <w:rFonts w:ascii="GHEA Grapalat" w:hAnsi="GHEA Grapalat"/>
                <w:b/>
                <w:i/>
                <w:color w:val="000000"/>
                <w:sz w:val="14"/>
                <w:szCs w:val="14"/>
                <w:lang w:val="af-ZA"/>
              </w:rPr>
              <w:t xml:space="preserve">) 65%, </w:t>
            </w:r>
            <w:r w:rsidRPr="00E426C1">
              <w:rPr>
                <w:rFonts w:ascii="GHEA Grapalat" w:hAnsi="GHEA Grapalat"/>
                <w:b/>
                <w:i/>
                <w:color w:val="000000"/>
                <w:sz w:val="14"/>
                <w:szCs w:val="14"/>
              </w:rPr>
              <w:t>երկարացված</w:t>
            </w:r>
            <w:r w:rsidRPr="00E426C1">
              <w:rPr>
                <w:rFonts w:ascii="GHEA Grapalat" w:hAnsi="GHEA Grapalat"/>
                <w:b/>
                <w:i/>
                <w:color w:val="000000"/>
                <w:sz w:val="14"/>
                <w:szCs w:val="14"/>
                <w:lang w:val="af-ZA"/>
              </w:rPr>
              <w:t xml:space="preserve"> (5-</w:t>
            </w:r>
            <w:r w:rsidRPr="00E426C1">
              <w:rPr>
                <w:rFonts w:ascii="GHEA Grapalat" w:hAnsi="GHEA Grapalat"/>
                <w:b/>
                <w:i/>
                <w:color w:val="000000"/>
                <w:sz w:val="14"/>
                <w:szCs w:val="14"/>
              </w:rPr>
              <w:t>ից</w:t>
            </w:r>
            <w:r w:rsidRPr="00E426C1">
              <w:rPr>
                <w:rFonts w:ascii="GHEA Grapalat" w:hAnsi="GHEA Grapalat"/>
                <w:b/>
                <w:i/>
                <w:color w:val="000000"/>
                <w:sz w:val="14"/>
                <w:szCs w:val="14"/>
                <w:lang w:val="af-ZA"/>
              </w:rPr>
              <w:t xml:space="preserve"> 5,5) </w:t>
            </w:r>
            <w:r w:rsidRPr="00E426C1">
              <w:rPr>
                <w:rFonts w:ascii="GHEA Grapalat" w:hAnsi="GHEA Grapalat"/>
                <w:b/>
                <w:i/>
                <w:color w:val="000000"/>
                <w:sz w:val="14"/>
                <w:szCs w:val="14"/>
              </w:rPr>
              <w:t>սմ</w:t>
            </w:r>
            <w:r w:rsidRPr="00E426C1">
              <w:rPr>
                <w:rFonts w:ascii="GHEA Grapalat" w:hAnsi="GHEA Grapalat"/>
                <w:b/>
                <w:i/>
                <w:color w:val="000000"/>
                <w:sz w:val="14"/>
                <w:szCs w:val="14"/>
                <w:lang w:val="af-ZA"/>
              </w:rPr>
              <w:t xml:space="preserve"> 65%, </w:t>
            </w:r>
            <w:r w:rsidRPr="00E426C1">
              <w:rPr>
                <w:rFonts w:ascii="GHEA Grapalat" w:hAnsi="GHEA Grapalat"/>
                <w:b/>
                <w:i/>
                <w:color w:val="000000"/>
                <w:sz w:val="14"/>
                <w:szCs w:val="14"/>
              </w:rPr>
              <w:t>կլոր</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ձվաձև</w:t>
            </w:r>
            <w:r w:rsidRPr="00E426C1">
              <w:rPr>
                <w:rFonts w:ascii="GHEA Grapalat" w:hAnsi="GHEA Grapalat"/>
                <w:b/>
                <w:i/>
                <w:color w:val="000000"/>
                <w:sz w:val="14"/>
                <w:szCs w:val="14"/>
                <w:lang w:val="af-ZA"/>
              </w:rPr>
              <w:t xml:space="preserve"> (6-</w:t>
            </w:r>
            <w:r w:rsidRPr="00E426C1">
              <w:rPr>
                <w:rFonts w:ascii="GHEA Grapalat" w:hAnsi="GHEA Grapalat"/>
                <w:b/>
                <w:i/>
                <w:color w:val="000000"/>
                <w:sz w:val="14"/>
                <w:szCs w:val="14"/>
              </w:rPr>
              <w:t>ից</w:t>
            </w:r>
            <w:r w:rsidRPr="00E426C1">
              <w:rPr>
                <w:rFonts w:ascii="GHEA Grapalat" w:hAnsi="GHEA Grapalat"/>
                <w:b/>
                <w:i/>
                <w:color w:val="000000"/>
                <w:sz w:val="14"/>
                <w:szCs w:val="14"/>
                <w:lang w:val="af-ZA"/>
              </w:rPr>
              <w:t xml:space="preserve"> 7) </w:t>
            </w:r>
            <w:r w:rsidRPr="00E426C1">
              <w:rPr>
                <w:rFonts w:ascii="GHEA Grapalat" w:hAnsi="GHEA Grapalat"/>
                <w:b/>
                <w:i/>
                <w:color w:val="000000"/>
                <w:sz w:val="14"/>
                <w:szCs w:val="14"/>
              </w:rPr>
              <w:t>սմ</w:t>
            </w:r>
            <w:r w:rsidRPr="00E426C1">
              <w:rPr>
                <w:rFonts w:ascii="GHEA Grapalat" w:hAnsi="GHEA Grapalat"/>
                <w:b/>
                <w:i/>
                <w:color w:val="000000"/>
                <w:sz w:val="14"/>
                <w:szCs w:val="14"/>
                <w:lang w:val="af-ZA"/>
              </w:rPr>
              <w:t xml:space="preserve"> 35%, </w:t>
            </w:r>
            <w:r w:rsidRPr="00E426C1">
              <w:rPr>
                <w:rFonts w:ascii="GHEA Grapalat" w:hAnsi="GHEA Grapalat"/>
                <w:b/>
                <w:i/>
                <w:color w:val="000000"/>
                <w:sz w:val="14"/>
                <w:szCs w:val="14"/>
              </w:rPr>
              <w:t>երկարացված</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lang w:val="af-ZA"/>
              </w:rPr>
              <w:lastRenderedPageBreak/>
              <w:t>(6-</w:t>
            </w:r>
            <w:r w:rsidRPr="00E426C1">
              <w:rPr>
                <w:rFonts w:ascii="GHEA Grapalat" w:hAnsi="GHEA Grapalat"/>
                <w:b/>
                <w:i/>
                <w:color w:val="000000"/>
                <w:sz w:val="14"/>
                <w:szCs w:val="14"/>
              </w:rPr>
              <w:t>ից</w:t>
            </w:r>
            <w:r w:rsidRPr="00E426C1">
              <w:rPr>
                <w:rFonts w:ascii="GHEA Grapalat" w:hAnsi="GHEA Grapalat"/>
                <w:b/>
                <w:i/>
                <w:color w:val="000000"/>
                <w:sz w:val="14"/>
                <w:szCs w:val="14"/>
                <w:lang w:val="af-ZA"/>
              </w:rPr>
              <w:t xml:space="preserve"> 6,5) </w:t>
            </w:r>
            <w:r w:rsidRPr="00E426C1">
              <w:rPr>
                <w:rFonts w:ascii="GHEA Grapalat" w:hAnsi="GHEA Grapalat"/>
                <w:b/>
                <w:i/>
                <w:color w:val="000000"/>
                <w:sz w:val="14"/>
                <w:szCs w:val="14"/>
              </w:rPr>
              <w:t>սմ</w:t>
            </w:r>
            <w:r w:rsidRPr="00E426C1">
              <w:rPr>
                <w:rFonts w:ascii="GHEA Grapalat" w:hAnsi="GHEA Grapalat"/>
                <w:b/>
                <w:i/>
                <w:color w:val="000000"/>
                <w:sz w:val="14"/>
                <w:szCs w:val="14"/>
                <w:lang w:val="af-ZA"/>
              </w:rPr>
              <w:t xml:space="preserve"> 35%: </w:t>
            </w:r>
            <w:r w:rsidRPr="00E426C1">
              <w:rPr>
                <w:rFonts w:ascii="GHEA Grapalat" w:hAnsi="GHEA Grapalat"/>
                <w:b/>
                <w:i/>
                <w:color w:val="000000"/>
                <w:sz w:val="14"/>
                <w:szCs w:val="14"/>
              </w:rPr>
              <w:t>Տեսականու</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մաքրությունը</w:t>
            </w:r>
            <w:r w:rsidRPr="00E426C1">
              <w:rPr>
                <w:rFonts w:ascii="GHEA Grapalat" w:hAnsi="GHEA Grapalat"/>
                <w:b/>
                <w:i/>
                <w:color w:val="000000"/>
                <w:sz w:val="14"/>
                <w:szCs w:val="14"/>
                <w:lang w:val="af-ZA"/>
              </w:rPr>
              <w:t>` 90 %-</w:t>
            </w:r>
            <w:r w:rsidRPr="00E426C1">
              <w:rPr>
                <w:rFonts w:ascii="GHEA Grapalat" w:hAnsi="GHEA Grapalat"/>
                <w:b/>
                <w:i/>
                <w:color w:val="000000"/>
                <w:sz w:val="14"/>
                <w:szCs w:val="14"/>
              </w:rPr>
              <w:t>ից</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ոչ</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պակաս</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փաթեթավորումը</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առանց</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չափածրարման</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մայիս</w:t>
            </w:r>
            <w:r w:rsidRPr="00E426C1">
              <w:rPr>
                <w:rFonts w:ascii="GHEA Grapalat" w:hAnsi="GHEA Grapalat"/>
                <w:b/>
                <w:i/>
                <w:color w:val="000000"/>
                <w:sz w:val="14"/>
                <w:szCs w:val="14"/>
                <w:lang w:val="af-ZA"/>
              </w:rPr>
              <w:t>-</w:t>
            </w:r>
            <w:r w:rsidRPr="00E426C1">
              <w:rPr>
                <w:rFonts w:ascii="GHEA Grapalat" w:hAnsi="GHEA Grapalat"/>
                <w:b/>
                <w:i/>
                <w:color w:val="000000"/>
                <w:sz w:val="14"/>
                <w:szCs w:val="14"/>
              </w:rPr>
              <w:t>սեպտեմբեր</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ամիսներին</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պետք</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է</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մատակարարվի</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վաղահաս</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կարտոֆիլ</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մնացած</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ամիսներին</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ուշահաս</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Անվտանգությունը</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և</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մակնշումը</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ըստ</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ՀՀ</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կառավարության</w:t>
            </w:r>
            <w:r w:rsidRPr="00E426C1">
              <w:rPr>
                <w:rFonts w:ascii="GHEA Grapalat" w:hAnsi="GHEA Grapalat"/>
                <w:b/>
                <w:i/>
                <w:color w:val="000000"/>
                <w:sz w:val="14"/>
                <w:szCs w:val="14"/>
                <w:lang w:val="af-ZA"/>
              </w:rPr>
              <w:t xml:space="preserve"> 2006</w:t>
            </w:r>
            <w:r w:rsidRPr="00E426C1">
              <w:rPr>
                <w:rFonts w:ascii="GHEA Grapalat" w:hAnsi="GHEA Grapalat"/>
                <w:b/>
                <w:i/>
                <w:color w:val="000000"/>
                <w:sz w:val="14"/>
                <w:szCs w:val="14"/>
              </w:rPr>
              <w:t>թ</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դեկտեմբերի</w:t>
            </w:r>
            <w:r w:rsidRPr="00E426C1">
              <w:rPr>
                <w:rFonts w:ascii="GHEA Grapalat" w:hAnsi="GHEA Grapalat"/>
                <w:b/>
                <w:i/>
                <w:color w:val="000000"/>
                <w:sz w:val="14"/>
                <w:szCs w:val="14"/>
                <w:lang w:val="af-ZA"/>
              </w:rPr>
              <w:t xml:space="preserve"> 21-</w:t>
            </w:r>
            <w:r w:rsidRPr="00E426C1">
              <w:rPr>
                <w:rFonts w:ascii="GHEA Grapalat" w:hAnsi="GHEA Grapalat"/>
                <w:b/>
                <w:i/>
                <w:color w:val="000000"/>
                <w:sz w:val="14"/>
                <w:szCs w:val="14"/>
              </w:rPr>
              <w:t>ի</w:t>
            </w:r>
            <w:r w:rsidRPr="00E426C1">
              <w:rPr>
                <w:rFonts w:ascii="GHEA Grapalat" w:hAnsi="GHEA Grapalat"/>
                <w:b/>
                <w:i/>
                <w:color w:val="000000"/>
                <w:sz w:val="14"/>
                <w:szCs w:val="14"/>
                <w:lang w:val="af-ZA"/>
              </w:rPr>
              <w:t xml:space="preserve"> N 1913-</w:t>
            </w:r>
            <w:r w:rsidRPr="00E426C1">
              <w:rPr>
                <w:rFonts w:ascii="GHEA Grapalat" w:hAnsi="GHEA Grapalat"/>
                <w:b/>
                <w:i/>
                <w:color w:val="000000"/>
                <w:sz w:val="14"/>
                <w:szCs w:val="14"/>
              </w:rPr>
              <w:t>Ն</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որոշմամբ</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հաստատված</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Թարմ</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պտուղ</w:t>
            </w:r>
            <w:r w:rsidRPr="00E426C1">
              <w:rPr>
                <w:rFonts w:ascii="GHEA Grapalat" w:hAnsi="GHEA Grapalat"/>
                <w:b/>
                <w:i/>
                <w:color w:val="000000"/>
                <w:sz w:val="14"/>
                <w:szCs w:val="14"/>
                <w:lang w:val="af-ZA"/>
              </w:rPr>
              <w:t>-</w:t>
            </w:r>
            <w:r w:rsidRPr="00E426C1">
              <w:rPr>
                <w:rFonts w:ascii="GHEA Grapalat" w:hAnsi="GHEA Grapalat"/>
                <w:b/>
                <w:i/>
                <w:color w:val="000000"/>
                <w:sz w:val="14"/>
                <w:szCs w:val="14"/>
              </w:rPr>
              <w:t>բանջարեղենի</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տեխնիկական</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կանոնակարգի</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և</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Սննդամթերքի</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անվտանգության</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մասին</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ՀՀ</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օրենքի</w:t>
            </w:r>
            <w:r w:rsidRPr="00E426C1">
              <w:rPr>
                <w:rFonts w:ascii="GHEA Grapalat" w:hAnsi="GHEA Grapalat"/>
                <w:b/>
                <w:i/>
                <w:color w:val="000000"/>
                <w:sz w:val="14"/>
                <w:szCs w:val="14"/>
                <w:lang w:val="af-ZA"/>
              </w:rPr>
              <w:t xml:space="preserve"> 8-</w:t>
            </w:r>
            <w:r w:rsidRPr="00E426C1">
              <w:rPr>
                <w:rFonts w:ascii="GHEA Grapalat" w:hAnsi="GHEA Grapalat"/>
                <w:b/>
                <w:i/>
                <w:color w:val="000000"/>
                <w:sz w:val="14"/>
                <w:szCs w:val="14"/>
              </w:rPr>
              <w:t>րդ</w:t>
            </w:r>
            <w:r w:rsidRPr="00E426C1">
              <w:rPr>
                <w:rFonts w:ascii="GHEA Grapalat" w:hAnsi="GHEA Grapalat"/>
                <w:b/>
                <w:i/>
                <w:color w:val="000000"/>
                <w:sz w:val="14"/>
                <w:szCs w:val="14"/>
                <w:lang w:val="af-ZA"/>
              </w:rPr>
              <w:t xml:space="preserve"> </w:t>
            </w:r>
            <w:r w:rsidRPr="00E426C1">
              <w:rPr>
                <w:rFonts w:ascii="GHEA Grapalat" w:hAnsi="GHEA Grapalat"/>
                <w:b/>
                <w:i/>
                <w:color w:val="000000"/>
                <w:sz w:val="14"/>
                <w:szCs w:val="14"/>
              </w:rPr>
              <w:t>հոդվածի</w:t>
            </w:r>
            <w:r w:rsidRPr="00E426C1">
              <w:rPr>
                <w:rFonts w:ascii="GHEA Grapalat" w:hAnsi="GHEA Grapalat"/>
                <w:b/>
                <w:i/>
                <w:color w:val="000000"/>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lastRenderedPageBreak/>
              <w:t>կգ</w:t>
            </w:r>
          </w:p>
        </w:tc>
        <w:tc>
          <w:tcPr>
            <w:tcW w:w="850" w:type="dxa"/>
            <w:vAlign w:val="center"/>
          </w:tcPr>
          <w:p w:rsidR="00C709A4" w:rsidRDefault="00C709A4">
            <w:pPr>
              <w:jc w:val="center"/>
              <w:rPr>
                <w:rFonts w:ascii="Calibri" w:hAnsi="Calibri"/>
                <w:color w:val="000000"/>
              </w:rPr>
            </w:pPr>
            <w:r>
              <w:rPr>
                <w:rFonts w:ascii="Calibri" w:hAnsi="Calibri"/>
                <w:color w:val="000000"/>
              </w:rPr>
              <w:t>200</w:t>
            </w:r>
          </w:p>
        </w:tc>
        <w:tc>
          <w:tcPr>
            <w:tcW w:w="1276" w:type="dxa"/>
            <w:vAlign w:val="center"/>
          </w:tcPr>
          <w:p w:rsidR="00C709A4" w:rsidRDefault="00C709A4">
            <w:pPr>
              <w:jc w:val="center"/>
              <w:rPr>
                <w:rFonts w:ascii="Calibri" w:hAnsi="Calibri"/>
                <w:color w:val="000000"/>
              </w:rPr>
            </w:pPr>
            <w:r>
              <w:rPr>
                <w:rFonts w:ascii="Calibri" w:hAnsi="Calibri"/>
                <w:color w:val="000000"/>
              </w:rPr>
              <w:t>103000</w:t>
            </w:r>
          </w:p>
        </w:tc>
        <w:tc>
          <w:tcPr>
            <w:tcW w:w="992" w:type="dxa"/>
            <w:vAlign w:val="center"/>
          </w:tcPr>
          <w:p w:rsidR="00C709A4" w:rsidRDefault="00C709A4">
            <w:pPr>
              <w:jc w:val="center"/>
              <w:rPr>
                <w:rFonts w:ascii="Calibri" w:hAnsi="Calibri"/>
                <w:color w:val="000000"/>
              </w:rPr>
            </w:pPr>
            <w:r>
              <w:rPr>
                <w:rFonts w:ascii="Calibri" w:hAnsi="Calibri"/>
                <w:color w:val="000000"/>
              </w:rPr>
              <w:t>515</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E426C1" w:rsidRDefault="00C709A4" w:rsidP="003A6C1B">
            <w:pPr>
              <w:jc w:val="center"/>
              <w:rPr>
                <w:rFonts w:ascii="GHEA Grapalat" w:hAnsi="GHEA Grapalat"/>
                <w:b/>
                <w:sz w:val="16"/>
                <w:szCs w:val="16"/>
                <w:lang w:val="ru-RU"/>
              </w:rPr>
            </w:pPr>
            <w:r>
              <w:rPr>
                <w:rFonts w:ascii="GHEA Grapalat" w:hAnsi="GHEA Grapalat" w:cs="Calibri"/>
                <w:b/>
                <w:color w:val="000000"/>
                <w:sz w:val="16"/>
                <w:szCs w:val="16"/>
              </w:rPr>
              <w:t>Ըստ պահանջի</w:t>
            </w:r>
          </w:p>
        </w:tc>
        <w:tc>
          <w:tcPr>
            <w:tcW w:w="1984" w:type="dxa"/>
            <w:vAlign w:val="center"/>
          </w:tcPr>
          <w:p w:rsidR="00C709A4" w:rsidRPr="00E56552" w:rsidRDefault="00C709A4" w:rsidP="00E635F1">
            <w:pPr>
              <w:jc w:val="center"/>
              <w:rPr>
                <w:rFonts w:ascii="GHEA Grapalat" w:hAnsi="GHEA Grapalat"/>
                <w:b/>
                <w:sz w:val="16"/>
                <w:szCs w:val="16"/>
                <w:lang w:val="ru-RU"/>
              </w:rPr>
            </w:pPr>
            <w:r w:rsidRPr="00E56552">
              <w:rPr>
                <w:rFonts w:ascii="GHEA Grapalat" w:hAnsi="GHEA Grapalat"/>
                <w:b/>
                <w:sz w:val="16"/>
                <w:szCs w:val="16"/>
              </w:rPr>
              <w:t>Մատակարարումն</w:t>
            </w:r>
            <w:r w:rsidRPr="00E56552">
              <w:rPr>
                <w:rFonts w:ascii="GHEA Grapalat" w:hAnsi="GHEA Grapalat"/>
                <w:b/>
                <w:sz w:val="16"/>
                <w:szCs w:val="16"/>
                <w:lang w:val="ru-RU"/>
              </w:rPr>
              <w:t xml:space="preserve"> </w:t>
            </w:r>
            <w:r w:rsidRPr="00E56552">
              <w:rPr>
                <w:rFonts w:ascii="GHEA Grapalat" w:hAnsi="GHEA Grapalat"/>
                <w:b/>
                <w:sz w:val="16"/>
                <w:szCs w:val="16"/>
              </w:rPr>
              <w:t>իրականացվում</w:t>
            </w:r>
            <w:r w:rsidRPr="00E56552">
              <w:rPr>
                <w:rFonts w:ascii="GHEA Grapalat" w:hAnsi="GHEA Grapalat"/>
                <w:b/>
                <w:sz w:val="16"/>
                <w:szCs w:val="16"/>
                <w:lang w:val="ru-RU"/>
              </w:rPr>
              <w:t xml:space="preserve"> </w:t>
            </w:r>
            <w:r w:rsidRPr="00E56552">
              <w:rPr>
                <w:rFonts w:ascii="GHEA Grapalat" w:hAnsi="GHEA Grapalat"/>
                <w:b/>
                <w:sz w:val="16"/>
                <w:szCs w:val="16"/>
              </w:rPr>
              <w:t>է</w:t>
            </w:r>
            <w:r w:rsidRPr="00E56552">
              <w:rPr>
                <w:rFonts w:ascii="GHEA Grapalat" w:hAnsi="GHEA Grapalat"/>
                <w:b/>
                <w:sz w:val="16"/>
                <w:szCs w:val="16"/>
                <w:lang w:val="ru-RU"/>
              </w:rPr>
              <w:t xml:space="preserve">  </w:t>
            </w:r>
            <w:r w:rsidRPr="00E56552">
              <w:rPr>
                <w:rFonts w:ascii="GHEA Grapalat" w:hAnsi="GHEA Grapalat"/>
                <w:b/>
                <w:sz w:val="16"/>
                <w:szCs w:val="16"/>
              </w:rPr>
              <w:t>Պայմանագիրն</w:t>
            </w:r>
            <w:r w:rsidRPr="00E56552">
              <w:rPr>
                <w:rFonts w:ascii="GHEA Grapalat" w:hAnsi="GHEA Grapalat"/>
                <w:b/>
                <w:sz w:val="16"/>
                <w:szCs w:val="16"/>
                <w:lang w:val="ru-RU"/>
              </w:rPr>
              <w:t xml:space="preserve"> </w:t>
            </w:r>
            <w:r w:rsidRPr="00E56552">
              <w:rPr>
                <w:rFonts w:ascii="GHEA Grapalat" w:hAnsi="GHEA Grapalat"/>
                <w:b/>
                <w:sz w:val="16"/>
                <w:szCs w:val="16"/>
              </w:rPr>
              <w:t>ուժի</w:t>
            </w:r>
            <w:r w:rsidRPr="00E56552">
              <w:rPr>
                <w:rFonts w:ascii="GHEA Grapalat" w:hAnsi="GHEA Grapalat"/>
                <w:b/>
                <w:sz w:val="16"/>
                <w:szCs w:val="16"/>
                <w:lang w:val="ru-RU"/>
              </w:rPr>
              <w:t xml:space="preserve"> </w:t>
            </w:r>
            <w:r w:rsidRPr="00E56552">
              <w:rPr>
                <w:rFonts w:ascii="GHEA Grapalat" w:hAnsi="GHEA Grapalat"/>
                <w:b/>
                <w:sz w:val="16"/>
                <w:szCs w:val="16"/>
              </w:rPr>
              <w:lastRenderedPageBreak/>
              <w:t>մեջ</w:t>
            </w:r>
            <w:r w:rsidRPr="00E56552">
              <w:rPr>
                <w:rFonts w:ascii="GHEA Grapalat" w:hAnsi="GHEA Grapalat"/>
                <w:b/>
                <w:sz w:val="16"/>
                <w:szCs w:val="16"/>
                <w:lang w:val="ru-RU"/>
              </w:rPr>
              <w:t xml:space="preserve"> </w:t>
            </w:r>
            <w:r w:rsidRPr="00E56552">
              <w:rPr>
                <w:rFonts w:ascii="GHEA Grapalat" w:hAnsi="GHEA Grapalat"/>
                <w:b/>
                <w:sz w:val="16"/>
                <w:szCs w:val="16"/>
              </w:rPr>
              <w:t>մտնելու</w:t>
            </w:r>
            <w:r w:rsidRPr="00E56552">
              <w:rPr>
                <w:rFonts w:ascii="GHEA Grapalat" w:hAnsi="GHEA Grapalat"/>
                <w:b/>
                <w:sz w:val="16"/>
                <w:szCs w:val="16"/>
                <w:lang w:val="ru-RU"/>
              </w:rPr>
              <w:t xml:space="preserve"> </w:t>
            </w:r>
            <w:r w:rsidRPr="00E56552">
              <w:rPr>
                <w:rFonts w:ascii="GHEA Grapalat" w:hAnsi="GHEA Grapalat"/>
                <w:b/>
                <w:sz w:val="16"/>
                <w:szCs w:val="16"/>
              </w:rPr>
              <w:t>օրվանից</w:t>
            </w:r>
            <w:r w:rsidRPr="00E56552">
              <w:rPr>
                <w:rFonts w:ascii="GHEA Grapalat" w:hAnsi="GHEA Grapalat"/>
                <w:b/>
                <w:sz w:val="16"/>
                <w:szCs w:val="16"/>
                <w:lang w:val="ru-RU"/>
              </w:rPr>
              <w:t xml:space="preserve"> </w:t>
            </w:r>
            <w:r w:rsidRPr="00E56552">
              <w:rPr>
                <w:rFonts w:ascii="GHEA Grapalat" w:hAnsi="GHEA Grapalat"/>
                <w:b/>
                <w:sz w:val="16"/>
                <w:szCs w:val="16"/>
              </w:rPr>
              <w:t>մինչև</w:t>
            </w:r>
            <w:r w:rsidRPr="00E56552">
              <w:rPr>
                <w:rFonts w:ascii="GHEA Grapalat" w:hAnsi="GHEA Grapalat"/>
                <w:b/>
                <w:sz w:val="16"/>
                <w:szCs w:val="16"/>
                <w:lang w:val="ru-RU"/>
              </w:rPr>
              <w:t xml:space="preserve"> </w:t>
            </w:r>
            <w:r w:rsidRPr="00E56552">
              <w:rPr>
                <w:rFonts w:ascii="GHEA Grapalat" w:hAnsi="GHEA Grapalat"/>
                <w:b/>
                <w:sz w:val="16"/>
                <w:szCs w:val="16"/>
              </w:rPr>
              <w:t>դասապրոցեսի</w:t>
            </w:r>
            <w:r w:rsidRPr="00E56552">
              <w:rPr>
                <w:rFonts w:ascii="GHEA Grapalat" w:hAnsi="GHEA Grapalat"/>
                <w:b/>
                <w:sz w:val="16"/>
                <w:szCs w:val="16"/>
                <w:lang w:val="ru-RU"/>
              </w:rPr>
              <w:t xml:space="preserve"> </w:t>
            </w:r>
            <w:r w:rsidRPr="00E56552">
              <w:rPr>
                <w:rFonts w:ascii="GHEA Grapalat" w:hAnsi="GHEA Grapalat"/>
                <w:b/>
                <w:sz w:val="16"/>
                <w:szCs w:val="16"/>
              </w:rPr>
              <w:t>ավարտը</w:t>
            </w:r>
          </w:p>
        </w:tc>
      </w:tr>
      <w:tr w:rsidR="00C709A4" w:rsidRPr="001174D3" w:rsidTr="00174442">
        <w:tc>
          <w:tcPr>
            <w:tcW w:w="851" w:type="dxa"/>
            <w:vAlign w:val="center"/>
          </w:tcPr>
          <w:p w:rsidR="00C709A4" w:rsidRPr="00C80A7C" w:rsidRDefault="00C709A4" w:rsidP="007B49D2">
            <w:pPr>
              <w:jc w:val="center"/>
              <w:rPr>
                <w:rFonts w:ascii="GHEA Grapalat" w:hAnsi="GHEA Grapalat" w:cs="Arial LatArm"/>
                <w:b/>
                <w:i/>
                <w:sz w:val="16"/>
                <w:szCs w:val="16"/>
              </w:rPr>
            </w:pPr>
            <w:r>
              <w:rPr>
                <w:rFonts w:ascii="GHEA Grapalat" w:hAnsi="GHEA Grapalat" w:cs="Arial LatArm"/>
                <w:b/>
                <w:i/>
                <w:sz w:val="16"/>
                <w:szCs w:val="16"/>
              </w:rPr>
              <w:lastRenderedPageBreak/>
              <w:t>9</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15331161</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Սոխ</w:t>
            </w:r>
            <w:r w:rsidRPr="002E51D7">
              <w:rPr>
                <w:rFonts w:ascii="Calibri" w:hAnsi="Calibri" w:cs="Calibri"/>
                <w:color w:val="000000"/>
                <w:sz w:val="20"/>
              </w:rPr>
              <w:t xml:space="preserve"> </w:t>
            </w:r>
            <w:r w:rsidRPr="002E51D7">
              <w:rPr>
                <w:rFonts w:ascii="Sylfaen" w:hAnsi="Sylfaen" w:cs="Sylfaen"/>
                <w:color w:val="000000"/>
                <w:sz w:val="20"/>
              </w:rPr>
              <w:t>գլուխ</w:t>
            </w:r>
          </w:p>
        </w:tc>
        <w:tc>
          <w:tcPr>
            <w:tcW w:w="4394" w:type="dxa"/>
            <w:vAlign w:val="center"/>
          </w:tcPr>
          <w:p w:rsidR="00C709A4" w:rsidRPr="00FF517A" w:rsidRDefault="00C709A4" w:rsidP="001040E7">
            <w:pPr>
              <w:spacing w:before="100" w:beforeAutospacing="1" w:after="100" w:afterAutospacing="1"/>
              <w:jc w:val="center"/>
              <w:rPr>
                <w:rFonts w:ascii="GHEA Grapalat" w:hAnsi="GHEA Grapalat" w:cs="Sylfaen"/>
                <w:color w:val="000000"/>
                <w:sz w:val="16"/>
                <w:szCs w:val="16"/>
                <w:lang w:val="af-ZA"/>
              </w:rPr>
            </w:pPr>
            <w:r w:rsidRPr="00E56552">
              <w:rPr>
                <w:rFonts w:ascii="GHEA Grapalat" w:hAnsi="GHEA Grapalat" w:cs="Sylfaen"/>
                <w:b/>
                <w:i/>
                <w:color w:val="000000"/>
                <w:sz w:val="14"/>
                <w:szCs w:val="14"/>
              </w:rPr>
              <w:t>Թարմ</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կծու</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կիսակծու</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կամ</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քաղցր</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ընտիր</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տեսակի</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նեղ</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մասի</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տրամագիծը</w:t>
            </w:r>
            <w:r w:rsidRPr="00E56552">
              <w:rPr>
                <w:rFonts w:ascii="GHEA Grapalat" w:hAnsi="GHEA Grapalat" w:cs="Sylfaen"/>
                <w:b/>
                <w:i/>
                <w:color w:val="000000"/>
                <w:sz w:val="14"/>
                <w:szCs w:val="14"/>
                <w:lang w:val="af-ZA"/>
              </w:rPr>
              <w:t xml:space="preserve"> 5 </w:t>
            </w:r>
            <w:r w:rsidRPr="00E56552">
              <w:rPr>
                <w:rFonts w:ascii="GHEA Grapalat" w:hAnsi="GHEA Grapalat" w:cs="Sylfaen"/>
                <w:b/>
                <w:i/>
                <w:color w:val="000000"/>
                <w:sz w:val="14"/>
                <w:szCs w:val="14"/>
              </w:rPr>
              <w:t>սմ</w:t>
            </w:r>
            <w:r w:rsidRPr="00E56552">
              <w:rPr>
                <w:rFonts w:ascii="GHEA Grapalat" w:hAnsi="GHEA Grapalat" w:cs="Sylfaen"/>
                <w:b/>
                <w:i/>
                <w:color w:val="000000"/>
                <w:sz w:val="14"/>
                <w:szCs w:val="14"/>
                <w:lang w:val="af-ZA"/>
              </w:rPr>
              <w:t>-</w:t>
            </w:r>
            <w:r w:rsidRPr="00E56552">
              <w:rPr>
                <w:rFonts w:ascii="GHEA Grapalat" w:hAnsi="GHEA Grapalat" w:cs="Sylfaen"/>
                <w:b/>
                <w:i/>
                <w:color w:val="000000"/>
                <w:sz w:val="14"/>
                <w:szCs w:val="14"/>
              </w:rPr>
              <w:t>ից</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ոչ</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պակաս</w:t>
            </w:r>
            <w:proofErr w:type="gramStart"/>
            <w:r w:rsidRPr="00E56552">
              <w:rPr>
                <w:rFonts w:ascii="GHEA Grapalat" w:hAnsi="GHEA Grapalat" w:cs="Sylfaen"/>
                <w:b/>
                <w:i/>
                <w:color w:val="000000"/>
                <w:sz w:val="14"/>
                <w:szCs w:val="14"/>
                <w:lang w:val="af-ZA"/>
              </w:rPr>
              <w:t>:</w:t>
            </w:r>
            <w:r w:rsidRPr="00E56552">
              <w:rPr>
                <w:rFonts w:ascii="GHEA Grapalat" w:hAnsi="GHEA Grapalat" w:cs="Sylfaen"/>
                <w:b/>
                <w:i/>
                <w:color w:val="000000"/>
                <w:sz w:val="14"/>
                <w:szCs w:val="14"/>
              </w:rPr>
              <w:t>ԳՕՍՏ</w:t>
            </w:r>
            <w:proofErr w:type="gramEnd"/>
            <w:r w:rsidRPr="00E56552">
              <w:rPr>
                <w:rFonts w:ascii="GHEA Grapalat" w:hAnsi="GHEA Grapalat" w:cs="Sylfaen"/>
                <w:b/>
                <w:i/>
                <w:color w:val="000000"/>
                <w:sz w:val="14"/>
                <w:szCs w:val="14"/>
                <w:lang w:val="af-ZA"/>
              </w:rPr>
              <w:t xml:space="preserve"> 27166-86, </w:t>
            </w:r>
            <w:r w:rsidRPr="00E56552">
              <w:rPr>
                <w:rFonts w:ascii="GHEA Grapalat" w:hAnsi="GHEA Grapalat" w:cs="Sylfaen"/>
                <w:b/>
                <w:i/>
                <w:color w:val="000000"/>
                <w:sz w:val="14"/>
                <w:szCs w:val="14"/>
              </w:rPr>
              <w:t>անվտանգությունը՝</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ըստ</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ՀՀ</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կառավարության</w:t>
            </w:r>
            <w:r w:rsidRPr="00E56552">
              <w:rPr>
                <w:rFonts w:ascii="GHEA Grapalat" w:hAnsi="GHEA Grapalat" w:cs="Sylfaen"/>
                <w:b/>
                <w:i/>
                <w:color w:val="000000"/>
                <w:sz w:val="14"/>
                <w:szCs w:val="14"/>
                <w:lang w:val="af-ZA"/>
              </w:rPr>
              <w:t xml:space="preserve"> 2006</w:t>
            </w:r>
            <w:r w:rsidRPr="00E56552">
              <w:rPr>
                <w:rFonts w:ascii="GHEA Grapalat" w:hAnsi="GHEA Grapalat" w:cs="Sylfaen"/>
                <w:b/>
                <w:i/>
                <w:color w:val="000000"/>
                <w:sz w:val="14"/>
                <w:szCs w:val="14"/>
              </w:rPr>
              <w:t>թ</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դեկտեմբերի</w:t>
            </w:r>
            <w:r w:rsidRPr="00E56552">
              <w:rPr>
                <w:rFonts w:ascii="GHEA Grapalat" w:hAnsi="GHEA Grapalat" w:cs="Sylfaen"/>
                <w:b/>
                <w:i/>
                <w:color w:val="000000"/>
                <w:sz w:val="14"/>
                <w:szCs w:val="14"/>
                <w:lang w:val="af-ZA"/>
              </w:rPr>
              <w:t xml:space="preserve"> 21-</w:t>
            </w:r>
            <w:r w:rsidRPr="00E56552">
              <w:rPr>
                <w:rFonts w:ascii="GHEA Grapalat" w:hAnsi="GHEA Grapalat" w:cs="Sylfaen"/>
                <w:b/>
                <w:i/>
                <w:color w:val="000000"/>
                <w:sz w:val="14"/>
                <w:szCs w:val="14"/>
              </w:rPr>
              <w:t>ի</w:t>
            </w:r>
            <w:r w:rsidRPr="00E56552">
              <w:rPr>
                <w:rFonts w:ascii="GHEA Grapalat" w:hAnsi="GHEA Grapalat" w:cs="Sylfaen"/>
                <w:b/>
                <w:i/>
                <w:color w:val="000000"/>
                <w:sz w:val="14"/>
                <w:szCs w:val="14"/>
                <w:lang w:val="af-ZA"/>
              </w:rPr>
              <w:t xml:space="preserve"> N 1913-</w:t>
            </w:r>
            <w:r w:rsidRPr="00E56552">
              <w:rPr>
                <w:rFonts w:ascii="GHEA Grapalat" w:hAnsi="GHEA Grapalat" w:cs="Sylfaen"/>
                <w:b/>
                <w:i/>
                <w:color w:val="000000"/>
                <w:sz w:val="14"/>
                <w:szCs w:val="14"/>
              </w:rPr>
              <w:t>Ն</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որոշմամբ</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հաստատված</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Թարմ</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պտուղբանջարեղենի</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տեխնիկական</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կանոնակարգի</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և</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Սննդամթերքի</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անվտանգության</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մասին</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ՀՀ</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օրենքի</w:t>
            </w:r>
            <w:r w:rsidRPr="00E56552">
              <w:rPr>
                <w:rFonts w:ascii="GHEA Grapalat" w:hAnsi="GHEA Grapalat" w:cs="Sylfaen"/>
                <w:b/>
                <w:i/>
                <w:color w:val="000000"/>
                <w:sz w:val="14"/>
                <w:szCs w:val="14"/>
                <w:lang w:val="af-ZA"/>
              </w:rPr>
              <w:t xml:space="preserve"> 8-</w:t>
            </w:r>
            <w:r w:rsidRPr="00E56552">
              <w:rPr>
                <w:rFonts w:ascii="GHEA Grapalat" w:hAnsi="GHEA Grapalat" w:cs="Sylfaen"/>
                <w:b/>
                <w:i/>
                <w:color w:val="000000"/>
                <w:sz w:val="14"/>
                <w:szCs w:val="14"/>
              </w:rPr>
              <w:t>րդ</w:t>
            </w:r>
            <w:r w:rsidRPr="00E56552">
              <w:rPr>
                <w:rFonts w:ascii="GHEA Grapalat" w:hAnsi="GHEA Grapalat" w:cs="Sylfaen"/>
                <w:b/>
                <w:i/>
                <w:color w:val="000000"/>
                <w:sz w:val="14"/>
                <w:szCs w:val="14"/>
                <w:lang w:val="af-ZA"/>
              </w:rPr>
              <w:t xml:space="preserve"> </w:t>
            </w:r>
            <w:r w:rsidRPr="00E56552">
              <w:rPr>
                <w:rFonts w:ascii="GHEA Grapalat" w:hAnsi="GHEA Grapalat" w:cs="Sylfaen"/>
                <w:b/>
                <w:i/>
                <w:color w:val="000000"/>
                <w:sz w:val="14"/>
                <w:szCs w:val="14"/>
              </w:rPr>
              <w:t>հոդվածի</w:t>
            </w:r>
            <w:r w:rsidRPr="00E56552">
              <w:rPr>
                <w:rFonts w:ascii="GHEA Grapalat" w:hAnsi="GHEA Grapalat" w:cs="Sylfaen"/>
                <w:b/>
                <w:i/>
                <w:color w:val="000000"/>
                <w:sz w:val="14"/>
                <w:szCs w:val="14"/>
                <w:lang w:val="af-ZA"/>
              </w:rPr>
              <w:t>:</w:t>
            </w:r>
            <w:r w:rsidRPr="00596618">
              <w:rPr>
                <w:rFonts w:ascii="Arial Armenian" w:hAnsi="Arial Armenian" w:cs="Calibri"/>
                <w:sz w:val="18"/>
                <w:szCs w:val="20"/>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300</w:t>
            </w:r>
          </w:p>
        </w:tc>
        <w:tc>
          <w:tcPr>
            <w:tcW w:w="1276" w:type="dxa"/>
            <w:vAlign w:val="center"/>
          </w:tcPr>
          <w:p w:rsidR="00C709A4" w:rsidRDefault="00C709A4">
            <w:pPr>
              <w:jc w:val="center"/>
              <w:rPr>
                <w:rFonts w:ascii="Calibri" w:hAnsi="Calibri"/>
                <w:color w:val="000000"/>
              </w:rPr>
            </w:pPr>
            <w:r>
              <w:rPr>
                <w:rFonts w:ascii="Calibri" w:hAnsi="Calibri"/>
                <w:color w:val="000000"/>
              </w:rPr>
              <w:t>30000</w:t>
            </w:r>
          </w:p>
        </w:tc>
        <w:tc>
          <w:tcPr>
            <w:tcW w:w="992" w:type="dxa"/>
            <w:vAlign w:val="center"/>
          </w:tcPr>
          <w:p w:rsidR="00C709A4" w:rsidRDefault="00C709A4">
            <w:pPr>
              <w:jc w:val="center"/>
              <w:rPr>
                <w:rFonts w:ascii="Calibri" w:hAnsi="Calibri"/>
                <w:color w:val="000000"/>
              </w:rPr>
            </w:pPr>
            <w:r>
              <w:rPr>
                <w:rFonts w:ascii="Calibri" w:hAnsi="Calibri"/>
                <w:color w:val="000000"/>
              </w:rPr>
              <w:t>100</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FF517A" w:rsidRDefault="00C709A4" w:rsidP="003A6C1B">
            <w:pPr>
              <w:jc w:val="center"/>
              <w:rPr>
                <w:rFonts w:ascii="GHEA Grapalat" w:hAnsi="GHEA Grapalat"/>
                <w:b/>
                <w:sz w:val="16"/>
                <w:szCs w:val="16"/>
                <w:lang w:val="ru-RU"/>
              </w:rPr>
            </w:pPr>
            <w:r>
              <w:rPr>
                <w:rFonts w:ascii="GHEA Grapalat" w:hAnsi="GHEA Grapalat" w:cs="Calibri"/>
                <w:b/>
                <w:color w:val="000000"/>
                <w:sz w:val="16"/>
                <w:szCs w:val="16"/>
              </w:rPr>
              <w:t>Ըստ պահանջի</w:t>
            </w:r>
          </w:p>
        </w:tc>
        <w:tc>
          <w:tcPr>
            <w:tcW w:w="1984" w:type="dxa"/>
            <w:vAlign w:val="center"/>
          </w:tcPr>
          <w:p w:rsidR="00C709A4" w:rsidRPr="00FF517A" w:rsidRDefault="00C709A4" w:rsidP="00E635F1">
            <w:pPr>
              <w:jc w:val="center"/>
              <w:rPr>
                <w:rFonts w:ascii="GHEA Grapalat" w:hAnsi="GHEA Grapalat"/>
                <w:b/>
                <w:sz w:val="16"/>
                <w:szCs w:val="16"/>
                <w:lang w:val="ru-RU"/>
              </w:rPr>
            </w:pPr>
            <w:r w:rsidRPr="00FF517A">
              <w:rPr>
                <w:rFonts w:ascii="GHEA Grapalat" w:hAnsi="GHEA Grapalat"/>
                <w:b/>
                <w:sz w:val="16"/>
                <w:szCs w:val="16"/>
              </w:rPr>
              <w:t>Մատակարարումն</w:t>
            </w:r>
            <w:r w:rsidRPr="00FF517A">
              <w:rPr>
                <w:rFonts w:ascii="GHEA Grapalat" w:hAnsi="GHEA Grapalat"/>
                <w:b/>
                <w:sz w:val="16"/>
                <w:szCs w:val="16"/>
                <w:lang w:val="ru-RU"/>
              </w:rPr>
              <w:t xml:space="preserve"> </w:t>
            </w:r>
            <w:r w:rsidRPr="00FF517A">
              <w:rPr>
                <w:rFonts w:ascii="GHEA Grapalat" w:hAnsi="GHEA Grapalat"/>
                <w:b/>
                <w:sz w:val="16"/>
                <w:szCs w:val="16"/>
              </w:rPr>
              <w:t>իրականացվում</w:t>
            </w:r>
            <w:r w:rsidRPr="00FF517A">
              <w:rPr>
                <w:rFonts w:ascii="GHEA Grapalat" w:hAnsi="GHEA Grapalat"/>
                <w:b/>
                <w:sz w:val="16"/>
                <w:szCs w:val="16"/>
                <w:lang w:val="ru-RU"/>
              </w:rPr>
              <w:t xml:space="preserve"> </w:t>
            </w:r>
            <w:r w:rsidRPr="00FF517A">
              <w:rPr>
                <w:rFonts w:ascii="GHEA Grapalat" w:hAnsi="GHEA Grapalat"/>
                <w:b/>
                <w:sz w:val="16"/>
                <w:szCs w:val="16"/>
              </w:rPr>
              <w:t>է</w:t>
            </w:r>
            <w:r w:rsidRPr="00FF517A">
              <w:rPr>
                <w:rFonts w:ascii="GHEA Grapalat" w:hAnsi="GHEA Grapalat"/>
                <w:b/>
                <w:sz w:val="16"/>
                <w:szCs w:val="16"/>
                <w:lang w:val="ru-RU"/>
              </w:rPr>
              <w:t xml:space="preserve">  </w:t>
            </w:r>
            <w:r w:rsidRPr="00FF517A">
              <w:rPr>
                <w:rFonts w:ascii="GHEA Grapalat" w:hAnsi="GHEA Grapalat"/>
                <w:b/>
                <w:sz w:val="16"/>
                <w:szCs w:val="16"/>
              </w:rPr>
              <w:t>Պայմանագիրն</w:t>
            </w:r>
            <w:r w:rsidRPr="00FF517A">
              <w:rPr>
                <w:rFonts w:ascii="GHEA Grapalat" w:hAnsi="GHEA Grapalat"/>
                <w:b/>
                <w:sz w:val="16"/>
                <w:szCs w:val="16"/>
                <w:lang w:val="ru-RU"/>
              </w:rPr>
              <w:t xml:space="preserve"> </w:t>
            </w:r>
            <w:r w:rsidRPr="00FF517A">
              <w:rPr>
                <w:rFonts w:ascii="GHEA Grapalat" w:hAnsi="GHEA Grapalat"/>
                <w:b/>
                <w:sz w:val="16"/>
                <w:szCs w:val="16"/>
              </w:rPr>
              <w:t>ուժի</w:t>
            </w:r>
            <w:r w:rsidRPr="00FF517A">
              <w:rPr>
                <w:rFonts w:ascii="GHEA Grapalat" w:hAnsi="GHEA Grapalat"/>
                <w:b/>
                <w:sz w:val="16"/>
                <w:szCs w:val="16"/>
                <w:lang w:val="ru-RU"/>
              </w:rPr>
              <w:t xml:space="preserve"> </w:t>
            </w:r>
            <w:r w:rsidRPr="00FF517A">
              <w:rPr>
                <w:rFonts w:ascii="GHEA Grapalat" w:hAnsi="GHEA Grapalat"/>
                <w:b/>
                <w:sz w:val="16"/>
                <w:szCs w:val="16"/>
              </w:rPr>
              <w:t>մեջ</w:t>
            </w:r>
            <w:r w:rsidRPr="00FF517A">
              <w:rPr>
                <w:rFonts w:ascii="GHEA Grapalat" w:hAnsi="GHEA Grapalat"/>
                <w:b/>
                <w:sz w:val="16"/>
                <w:szCs w:val="16"/>
                <w:lang w:val="ru-RU"/>
              </w:rPr>
              <w:t xml:space="preserve"> </w:t>
            </w:r>
            <w:r w:rsidRPr="00FF517A">
              <w:rPr>
                <w:rFonts w:ascii="GHEA Grapalat" w:hAnsi="GHEA Grapalat"/>
                <w:b/>
                <w:sz w:val="16"/>
                <w:szCs w:val="16"/>
              </w:rPr>
              <w:t>մտնելու</w:t>
            </w:r>
            <w:r w:rsidRPr="00FF517A">
              <w:rPr>
                <w:rFonts w:ascii="GHEA Grapalat" w:hAnsi="GHEA Grapalat"/>
                <w:b/>
                <w:sz w:val="16"/>
                <w:szCs w:val="16"/>
                <w:lang w:val="ru-RU"/>
              </w:rPr>
              <w:t xml:space="preserve"> </w:t>
            </w:r>
            <w:r w:rsidRPr="00FF517A">
              <w:rPr>
                <w:rFonts w:ascii="GHEA Grapalat" w:hAnsi="GHEA Grapalat"/>
                <w:b/>
                <w:sz w:val="16"/>
                <w:szCs w:val="16"/>
              </w:rPr>
              <w:t>օրվանից</w:t>
            </w:r>
            <w:r w:rsidRPr="00FF517A">
              <w:rPr>
                <w:rFonts w:ascii="GHEA Grapalat" w:hAnsi="GHEA Grapalat"/>
                <w:b/>
                <w:sz w:val="16"/>
                <w:szCs w:val="16"/>
                <w:lang w:val="ru-RU"/>
              </w:rPr>
              <w:t xml:space="preserve"> </w:t>
            </w:r>
            <w:r w:rsidRPr="00FF517A">
              <w:rPr>
                <w:rFonts w:ascii="GHEA Grapalat" w:hAnsi="GHEA Grapalat"/>
                <w:b/>
                <w:sz w:val="16"/>
                <w:szCs w:val="16"/>
              </w:rPr>
              <w:t>մինչև</w:t>
            </w:r>
            <w:r w:rsidRPr="00FF517A">
              <w:rPr>
                <w:rFonts w:ascii="GHEA Grapalat" w:hAnsi="GHEA Grapalat"/>
                <w:b/>
                <w:sz w:val="16"/>
                <w:szCs w:val="16"/>
                <w:lang w:val="ru-RU"/>
              </w:rPr>
              <w:t xml:space="preserve"> </w:t>
            </w:r>
            <w:r w:rsidRPr="00FF517A">
              <w:rPr>
                <w:rFonts w:ascii="GHEA Grapalat" w:hAnsi="GHEA Grapalat"/>
                <w:b/>
                <w:sz w:val="16"/>
                <w:szCs w:val="16"/>
              </w:rPr>
              <w:t>դասապրոցեսի</w:t>
            </w:r>
            <w:r w:rsidRPr="00FF517A">
              <w:rPr>
                <w:rFonts w:ascii="GHEA Grapalat" w:hAnsi="GHEA Grapalat"/>
                <w:b/>
                <w:sz w:val="16"/>
                <w:szCs w:val="16"/>
                <w:lang w:val="ru-RU"/>
              </w:rPr>
              <w:t xml:space="preserve"> </w:t>
            </w:r>
            <w:r w:rsidRPr="00FF517A">
              <w:rPr>
                <w:rFonts w:ascii="GHEA Grapalat" w:hAnsi="GHEA Grapalat"/>
                <w:b/>
                <w:sz w:val="16"/>
                <w:szCs w:val="16"/>
              </w:rPr>
              <w:t>ավարտը</w:t>
            </w:r>
          </w:p>
        </w:tc>
      </w:tr>
      <w:tr w:rsidR="00C709A4" w:rsidRPr="001174D3" w:rsidTr="00174442">
        <w:trPr>
          <w:trHeight w:val="2221"/>
        </w:trPr>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10</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15331163</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Բազուկ</w:t>
            </w:r>
          </w:p>
        </w:tc>
        <w:tc>
          <w:tcPr>
            <w:tcW w:w="4394" w:type="dxa"/>
            <w:vAlign w:val="center"/>
          </w:tcPr>
          <w:p w:rsidR="00C709A4" w:rsidRPr="00185B38" w:rsidRDefault="00C709A4" w:rsidP="003A6C1B">
            <w:pPr>
              <w:jc w:val="center"/>
              <w:rPr>
                <w:rFonts w:ascii="GHEA Grapalat" w:hAnsi="GHEA Grapalat"/>
                <w:b/>
                <w:i/>
                <w:sz w:val="14"/>
                <w:szCs w:val="14"/>
                <w:lang w:val="af-ZA"/>
              </w:rPr>
            </w:pPr>
            <w:r w:rsidRPr="00596618">
              <w:rPr>
                <w:rFonts w:ascii="Sylfaen" w:hAnsi="Sylfaen" w:cs="Sylfaen"/>
                <w:sz w:val="18"/>
                <w:szCs w:val="20"/>
              </w:rPr>
              <w:t>Արտաքին</w:t>
            </w:r>
            <w:r w:rsidRPr="00596618">
              <w:rPr>
                <w:rFonts w:ascii="Arial Armenian" w:hAnsi="Arial Armenian" w:cs="Calibri"/>
                <w:sz w:val="18"/>
                <w:szCs w:val="20"/>
              </w:rPr>
              <w:t xml:space="preserve"> </w:t>
            </w:r>
            <w:r w:rsidRPr="00596618">
              <w:rPr>
                <w:rFonts w:ascii="Sylfaen" w:hAnsi="Sylfaen" w:cs="Sylfaen"/>
                <w:sz w:val="18"/>
                <w:szCs w:val="20"/>
              </w:rPr>
              <w:t>տեսքը</w:t>
            </w:r>
            <w:r w:rsidRPr="00596618">
              <w:rPr>
                <w:rFonts w:ascii="Arial Armenian" w:hAnsi="Arial Armenian" w:cs="Calibri"/>
                <w:sz w:val="18"/>
                <w:szCs w:val="20"/>
              </w:rPr>
              <w:t xml:space="preserve">` </w:t>
            </w:r>
            <w:r w:rsidRPr="00596618">
              <w:rPr>
                <w:rFonts w:ascii="Sylfaen" w:hAnsi="Sylfaen" w:cs="Sylfaen"/>
                <w:sz w:val="18"/>
                <w:szCs w:val="20"/>
              </w:rPr>
              <w:t>արմատապտուղները</w:t>
            </w:r>
            <w:r w:rsidRPr="00596618">
              <w:rPr>
                <w:rFonts w:ascii="Arial Armenian" w:hAnsi="Arial Armenian" w:cs="Calibri"/>
                <w:sz w:val="18"/>
                <w:szCs w:val="20"/>
              </w:rPr>
              <w:t xml:space="preserve"> </w:t>
            </w:r>
            <w:r w:rsidRPr="00596618">
              <w:rPr>
                <w:rFonts w:ascii="Sylfaen" w:hAnsi="Sylfaen" w:cs="Sylfaen"/>
                <w:sz w:val="18"/>
                <w:szCs w:val="20"/>
              </w:rPr>
              <w:t>թարմ</w:t>
            </w:r>
            <w:proofErr w:type="gramStart"/>
            <w:r w:rsidRPr="00596618">
              <w:rPr>
                <w:rFonts w:ascii="Arial Armenian" w:hAnsi="Arial Armenian" w:cs="Calibri"/>
                <w:sz w:val="18"/>
                <w:szCs w:val="20"/>
              </w:rPr>
              <w:t xml:space="preserve">,  </w:t>
            </w:r>
            <w:r w:rsidRPr="00596618">
              <w:rPr>
                <w:rFonts w:ascii="Sylfaen" w:hAnsi="Sylfaen" w:cs="Sylfaen"/>
                <w:sz w:val="18"/>
                <w:szCs w:val="20"/>
              </w:rPr>
              <w:t>ամբողջական</w:t>
            </w:r>
            <w:proofErr w:type="gramEnd"/>
            <w:r w:rsidRPr="00596618">
              <w:rPr>
                <w:rFonts w:ascii="Arial Armenian" w:hAnsi="Arial Armenian" w:cs="Calibri"/>
                <w:sz w:val="18"/>
                <w:szCs w:val="20"/>
              </w:rPr>
              <w:t xml:space="preserve">, </w:t>
            </w:r>
            <w:r w:rsidRPr="00596618">
              <w:rPr>
                <w:rFonts w:ascii="Sylfaen" w:hAnsi="Sylfaen" w:cs="Sylfaen"/>
                <w:sz w:val="18"/>
                <w:szCs w:val="20"/>
              </w:rPr>
              <w:t>առանց</w:t>
            </w:r>
            <w:r w:rsidRPr="00596618">
              <w:rPr>
                <w:rFonts w:ascii="Arial Armenian" w:hAnsi="Arial Armenian" w:cs="Calibri"/>
                <w:sz w:val="18"/>
                <w:szCs w:val="20"/>
              </w:rPr>
              <w:t xml:space="preserve"> </w:t>
            </w:r>
            <w:r w:rsidRPr="00596618">
              <w:rPr>
                <w:rFonts w:ascii="Sylfaen" w:hAnsi="Sylfaen" w:cs="Sylfaen"/>
                <w:sz w:val="18"/>
                <w:szCs w:val="20"/>
              </w:rPr>
              <w:t>հիվանդությունների</w:t>
            </w:r>
            <w:r w:rsidRPr="00596618">
              <w:rPr>
                <w:rFonts w:ascii="Arial Armenian" w:hAnsi="Arial Armenian" w:cs="Calibri"/>
                <w:sz w:val="18"/>
                <w:szCs w:val="20"/>
              </w:rPr>
              <w:t xml:space="preserve"> , </w:t>
            </w:r>
            <w:r w:rsidRPr="00596618">
              <w:rPr>
                <w:rFonts w:ascii="Sylfaen" w:hAnsi="Sylfaen" w:cs="Sylfaen"/>
                <w:sz w:val="18"/>
                <w:szCs w:val="20"/>
              </w:rPr>
              <w:t>չոր</w:t>
            </w:r>
            <w:r w:rsidRPr="00596618">
              <w:rPr>
                <w:rFonts w:ascii="Arial Armenian" w:hAnsi="Arial Armenian" w:cs="Calibri"/>
                <w:sz w:val="18"/>
                <w:szCs w:val="20"/>
              </w:rPr>
              <w:t xml:space="preserve">, </w:t>
            </w:r>
            <w:r w:rsidRPr="00596618">
              <w:rPr>
                <w:rFonts w:ascii="Sylfaen" w:hAnsi="Sylfaen" w:cs="Sylfaen"/>
                <w:sz w:val="18"/>
                <w:szCs w:val="20"/>
              </w:rPr>
              <w:t>չկեղտոտված</w:t>
            </w:r>
            <w:r w:rsidRPr="00596618">
              <w:rPr>
                <w:rFonts w:ascii="Arial Armenian" w:hAnsi="Arial Armenian" w:cs="Calibri"/>
                <w:sz w:val="18"/>
                <w:szCs w:val="20"/>
              </w:rPr>
              <w:t xml:space="preserve">, </w:t>
            </w:r>
            <w:r w:rsidRPr="00596618">
              <w:rPr>
                <w:rFonts w:ascii="Sylfaen" w:hAnsi="Sylfaen" w:cs="Sylfaen"/>
                <w:sz w:val="18"/>
                <w:szCs w:val="20"/>
              </w:rPr>
              <w:t>առանց</w:t>
            </w:r>
            <w:r w:rsidRPr="00596618">
              <w:rPr>
                <w:rFonts w:ascii="Arial Armenian" w:hAnsi="Arial Armenian" w:cs="Calibri"/>
                <w:sz w:val="18"/>
                <w:szCs w:val="20"/>
              </w:rPr>
              <w:t xml:space="preserve"> </w:t>
            </w:r>
            <w:r w:rsidRPr="00596618">
              <w:rPr>
                <w:rFonts w:ascii="Sylfaen" w:hAnsi="Sylfaen" w:cs="Sylfaen"/>
                <w:sz w:val="18"/>
                <w:szCs w:val="20"/>
              </w:rPr>
              <w:t>ճաքերի</w:t>
            </w:r>
            <w:r w:rsidRPr="00596618">
              <w:rPr>
                <w:rFonts w:ascii="Arial Armenian" w:hAnsi="Arial Armenian" w:cs="Calibri"/>
                <w:sz w:val="18"/>
                <w:szCs w:val="20"/>
              </w:rPr>
              <w:t xml:space="preserve">: </w:t>
            </w:r>
            <w:r w:rsidRPr="00596618">
              <w:rPr>
                <w:rFonts w:ascii="Sylfaen" w:hAnsi="Sylfaen" w:cs="Sylfaen"/>
                <w:sz w:val="18"/>
                <w:szCs w:val="20"/>
              </w:rPr>
              <w:t>Ներքին</w:t>
            </w:r>
            <w:r w:rsidRPr="00596618">
              <w:rPr>
                <w:rFonts w:ascii="Arial Armenian" w:hAnsi="Arial Armenian" w:cs="Calibri"/>
                <w:sz w:val="18"/>
                <w:szCs w:val="20"/>
              </w:rPr>
              <w:t xml:space="preserve"> </w:t>
            </w:r>
            <w:r w:rsidRPr="00596618">
              <w:rPr>
                <w:rFonts w:ascii="Sylfaen" w:hAnsi="Sylfaen" w:cs="Sylfaen"/>
                <w:sz w:val="18"/>
                <w:szCs w:val="20"/>
              </w:rPr>
              <w:t>կառուցվածքը</w:t>
            </w:r>
            <w:r w:rsidRPr="00596618">
              <w:rPr>
                <w:rFonts w:ascii="Arial Armenian" w:hAnsi="Arial Armenian" w:cs="Calibri"/>
                <w:sz w:val="18"/>
                <w:szCs w:val="20"/>
              </w:rPr>
              <w:t xml:space="preserve">` </w:t>
            </w:r>
            <w:r w:rsidRPr="00596618">
              <w:rPr>
                <w:rFonts w:ascii="Sylfaen" w:hAnsi="Sylfaen" w:cs="Sylfaen"/>
                <w:sz w:val="18"/>
                <w:szCs w:val="20"/>
              </w:rPr>
              <w:t>միջուկը</w:t>
            </w:r>
            <w:r w:rsidRPr="00596618">
              <w:rPr>
                <w:rFonts w:ascii="Arial Armenian" w:hAnsi="Arial Armenian" w:cs="Calibri"/>
                <w:sz w:val="18"/>
                <w:szCs w:val="20"/>
              </w:rPr>
              <w:t xml:space="preserve"> </w:t>
            </w:r>
            <w:r w:rsidRPr="00596618">
              <w:rPr>
                <w:rFonts w:ascii="Sylfaen" w:hAnsi="Sylfaen" w:cs="Sylfaen"/>
                <w:sz w:val="18"/>
                <w:szCs w:val="20"/>
              </w:rPr>
              <w:t>հյութալի</w:t>
            </w:r>
            <w:r w:rsidRPr="00596618">
              <w:rPr>
                <w:rFonts w:ascii="Arial Armenian" w:hAnsi="Arial Armenian" w:cs="Calibri"/>
                <w:sz w:val="18"/>
                <w:szCs w:val="20"/>
              </w:rPr>
              <w:t xml:space="preserve"> , </w:t>
            </w:r>
            <w:r w:rsidRPr="00596618">
              <w:rPr>
                <w:rFonts w:ascii="Sylfaen" w:hAnsi="Sylfaen" w:cs="Sylfaen"/>
                <w:sz w:val="18"/>
                <w:szCs w:val="20"/>
              </w:rPr>
              <w:t>մուգ</w:t>
            </w:r>
            <w:r w:rsidRPr="00596618">
              <w:rPr>
                <w:rFonts w:ascii="Arial Armenian" w:hAnsi="Arial Armenian" w:cs="Calibri"/>
                <w:sz w:val="18"/>
                <w:szCs w:val="20"/>
              </w:rPr>
              <w:t xml:space="preserve"> </w:t>
            </w:r>
            <w:r w:rsidRPr="00596618">
              <w:rPr>
                <w:rFonts w:ascii="Sylfaen" w:hAnsi="Sylfaen" w:cs="Sylfaen"/>
                <w:sz w:val="18"/>
                <w:szCs w:val="20"/>
              </w:rPr>
              <w:t>կարմիր</w:t>
            </w:r>
            <w:r w:rsidRPr="00596618">
              <w:rPr>
                <w:rFonts w:ascii="Arial Armenian" w:hAnsi="Arial Armenian" w:cs="Calibri"/>
                <w:sz w:val="18"/>
                <w:szCs w:val="20"/>
              </w:rPr>
              <w:t xml:space="preserve">: </w:t>
            </w:r>
            <w:r w:rsidRPr="00596618">
              <w:rPr>
                <w:rFonts w:ascii="Sylfaen" w:hAnsi="Sylfaen" w:cs="Sylfaen"/>
                <w:sz w:val="18"/>
                <w:szCs w:val="20"/>
              </w:rPr>
              <w:t>ԳՕՍՏ</w:t>
            </w:r>
            <w:r w:rsidRPr="00596618">
              <w:rPr>
                <w:rFonts w:ascii="Arial Armenian" w:hAnsi="Arial Armenian" w:cs="Calibri"/>
                <w:sz w:val="18"/>
                <w:szCs w:val="20"/>
              </w:rPr>
              <w:t xml:space="preserve"> 26767-85</w:t>
            </w:r>
            <w:r w:rsidRPr="00596618">
              <w:rPr>
                <w:rFonts w:ascii="Tahoma" w:hAnsi="Tahoma" w:cs="Tahoma"/>
                <w:sz w:val="18"/>
                <w:szCs w:val="20"/>
              </w:rPr>
              <w:t>։</w:t>
            </w:r>
            <w:r w:rsidRPr="00C16156">
              <w:rPr>
                <w:rFonts w:ascii="GHEA Grapalat" w:hAnsi="GHEA Grapalat"/>
                <w:b/>
                <w:i/>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320</w:t>
            </w:r>
          </w:p>
        </w:tc>
        <w:tc>
          <w:tcPr>
            <w:tcW w:w="1276" w:type="dxa"/>
            <w:vAlign w:val="center"/>
          </w:tcPr>
          <w:p w:rsidR="00C709A4" w:rsidRDefault="00C709A4">
            <w:pPr>
              <w:jc w:val="center"/>
              <w:rPr>
                <w:rFonts w:ascii="Calibri" w:hAnsi="Calibri"/>
                <w:color w:val="000000"/>
              </w:rPr>
            </w:pPr>
            <w:r>
              <w:rPr>
                <w:rFonts w:ascii="Calibri" w:hAnsi="Calibri"/>
                <w:color w:val="000000"/>
              </w:rPr>
              <w:t>42560</w:t>
            </w:r>
          </w:p>
        </w:tc>
        <w:tc>
          <w:tcPr>
            <w:tcW w:w="992" w:type="dxa"/>
            <w:vAlign w:val="center"/>
          </w:tcPr>
          <w:p w:rsidR="00C709A4" w:rsidRDefault="00C709A4">
            <w:pPr>
              <w:jc w:val="center"/>
              <w:rPr>
                <w:rFonts w:ascii="Calibri" w:hAnsi="Calibri"/>
                <w:color w:val="000000"/>
              </w:rPr>
            </w:pPr>
            <w:r>
              <w:rPr>
                <w:rFonts w:ascii="Calibri" w:hAnsi="Calibri"/>
                <w:color w:val="000000"/>
              </w:rPr>
              <w:t>133</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FF517A" w:rsidRDefault="00C709A4" w:rsidP="003A6C1B">
            <w:pPr>
              <w:jc w:val="center"/>
              <w:rPr>
                <w:rFonts w:ascii="GHEA Grapalat" w:hAnsi="GHEA Grapalat"/>
                <w:b/>
                <w:sz w:val="16"/>
                <w:szCs w:val="16"/>
                <w:lang w:val="ru-RU"/>
              </w:rPr>
            </w:pPr>
            <w:r>
              <w:rPr>
                <w:rFonts w:ascii="GHEA Grapalat" w:hAnsi="GHEA Grapalat" w:cs="Calibri"/>
                <w:b/>
                <w:color w:val="000000"/>
                <w:sz w:val="16"/>
                <w:szCs w:val="16"/>
              </w:rPr>
              <w:t>Ըստ պահանջի</w:t>
            </w:r>
          </w:p>
        </w:tc>
        <w:tc>
          <w:tcPr>
            <w:tcW w:w="1984" w:type="dxa"/>
            <w:vAlign w:val="center"/>
          </w:tcPr>
          <w:p w:rsidR="00C709A4" w:rsidRPr="00FF517A" w:rsidRDefault="00C709A4" w:rsidP="00E635F1">
            <w:pPr>
              <w:jc w:val="center"/>
              <w:rPr>
                <w:rFonts w:ascii="GHEA Grapalat" w:hAnsi="GHEA Grapalat"/>
                <w:b/>
                <w:sz w:val="16"/>
                <w:szCs w:val="16"/>
                <w:lang w:val="ru-RU"/>
              </w:rPr>
            </w:pPr>
            <w:r w:rsidRPr="00FF517A">
              <w:rPr>
                <w:rFonts w:ascii="GHEA Grapalat" w:hAnsi="GHEA Grapalat"/>
                <w:b/>
                <w:sz w:val="16"/>
                <w:szCs w:val="16"/>
              </w:rPr>
              <w:t>Մատակարարումն</w:t>
            </w:r>
            <w:r w:rsidRPr="00FF517A">
              <w:rPr>
                <w:rFonts w:ascii="GHEA Grapalat" w:hAnsi="GHEA Grapalat"/>
                <w:b/>
                <w:sz w:val="16"/>
                <w:szCs w:val="16"/>
                <w:lang w:val="ru-RU"/>
              </w:rPr>
              <w:t xml:space="preserve"> </w:t>
            </w:r>
            <w:r w:rsidRPr="00FF517A">
              <w:rPr>
                <w:rFonts w:ascii="GHEA Grapalat" w:hAnsi="GHEA Grapalat"/>
                <w:b/>
                <w:sz w:val="16"/>
                <w:szCs w:val="16"/>
              </w:rPr>
              <w:t>իրականացվում</w:t>
            </w:r>
            <w:r w:rsidRPr="00FF517A">
              <w:rPr>
                <w:rFonts w:ascii="GHEA Grapalat" w:hAnsi="GHEA Grapalat"/>
                <w:b/>
                <w:sz w:val="16"/>
                <w:szCs w:val="16"/>
                <w:lang w:val="ru-RU"/>
              </w:rPr>
              <w:t xml:space="preserve"> </w:t>
            </w:r>
            <w:r w:rsidRPr="00FF517A">
              <w:rPr>
                <w:rFonts w:ascii="GHEA Grapalat" w:hAnsi="GHEA Grapalat"/>
                <w:b/>
                <w:sz w:val="16"/>
                <w:szCs w:val="16"/>
              </w:rPr>
              <w:t>է</w:t>
            </w:r>
            <w:r w:rsidRPr="00FF517A">
              <w:rPr>
                <w:rFonts w:ascii="GHEA Grapalat" w:hAnsi="GHEA Grapalat"/>
                <w:b/>
                <w:sz w:val="16"/>
                <w:szCs w:val="16"/>
                <w:lang w:val="ru-RU"/>
              </w:rPr>
              <w:t xml:space="preserve">  </w:t>
            </w:r>
            <w:r w:rsidRPr="00FF517A">
              <w:rPr>
                <w:rFonts w:ascii="GHEA Grapalat" w:hAnsi="GHEA Grapalat"/>
                <w:b/>
                <w:sz w:val="16"/>
                <w:szCs w:val="16"/>
              </w:rPr>
              <w:t>Պայմանագիրն</w:t>
            </w:r>
            <w:r w:rsidRPr="00FF517A">
              <w:rPr>
                <w:rFonts w:ascii="GHEA Grapalat" w:hAnsi="GHEA Grapalat"/>
                <w:b/>
                <w:sz w:val="16"/>
                <w:szCs w:val="16"/>
                <w:lang w:val="ru-RU"/>
              </w:rPr>
              <w:t xml:space="preserve"> </w:t>
            </w:r>
            <w:r w:rsidRPr="00FF517A">
              <w:rPr>
                <w:rFonts w:ascii="GHEA Grapalat" w:hAnsi="GHEA Grapalat"/>
                <w:b/>
                <w:sz w:val="16"/>
                <w:szCs w:val="16"/>
              </w:rPr>
              <w:t>ուժի</w:t>
            </w:r>
            <w:r w:rsidRPr="00FF517A">
              <w:rPr>
                <w:rFonts w:ascii="GHEA Grapalat" w:hAnsi="GHEA Grapalat"/>
                <w:b/>
                <w:sz w:val="16"/>
                <w:szCs w:val="16"/>
                <w:lang w:val="ru-RU"/>
              </w:rPr>
              <w:t xml:space="preserve"> </w:t>
            </w:r>
            <w:r w:rsidRPr="00FF517A">
              <w:rPr>
                <w:rFonts w:ascii="GHEA Grapalat" w:hAnsi="GHEA Grapalat"/>
                <w:b/>
                <w:sz w:val="16"/>
                <w:szCs w:val="16"/>
              </w:rPr>
              <w:t>մեջ</w:t>
            </w:r>
            <w:r w:rsidRPr="00FF517A">
              <w:rPr>
                <w:rFonts w:ascii="GHEA Grapalat" w:hAnsi="GHEA Grapalat"/>
                <w:b/>
                <w:sz w:val="16"/>
                <w:szCs w:val="16"/>
                <w:lang w:val="ru-RU"/>
              </w:rPr>
              <w:t xml:space="preserve"> </w:t>
            </w:r>
            <w:r w:rsidRPr="00FF517A">
              <w:rPr>
                <w:rFonts w:ascii="GHEA Grapalat" w:hAnsi="GHEA Grapalat"/>
                <w:b/>
                <w:sz w:val="16"/>
                <w:szCs w:val="16"/>
              </w:rPr>
              <w:t>մտնելու</w:t>
            </w:r>
            <w:r w:rsidRPr="00FF517A">
              <w:rPr>
                <w:rFonts w:ascii="GHEA Grapalat" w:hAnsi="GHEA Grapalat"/>
                <w:b/>
                <w:sz w:val="16"/>
                <w:szCs w:val="16"/>
                <w:lang w:val="ru-RU"/>
              </w:rPr>
              <w:t xml:space="preserve"> </w:t>
            </w:r>
            <w:r w:rsidRPr="00FF517A">
              <w:rPr>
                <w:rFonts w:ascii="GHEA Grapalat" w:hAnsi="GHEA Grapalat"/>
                <w:b/>
                <w:sz w:val="16"/>
                <w:szCs w:val="16"/>
              </w:rPr>
              <w:t>օրվանից</w:t>
            </w:r>
            <w:r w:rsidRPr="00FF517A">
              <w:rPr>
                <w:rFonts w:ascii="GHEA Grapalat" w:hAnsi="GHEA Grapalat"/>
                <w:b/>
                <w:sz w:val="16"/>
                <w:szCs w:val="16"/>
                <w:lang w:val="ru-RU"/>
              </w:rPr>
              <w:t xml:space="preserve"> </w:t>
            </w:r>
            <w:r w:rsidRPr="00FF517A">
              <w:rPr>
                <w:rFonts w:ascii="GHEA Grapalat" w:hAnsi="GHEA Grapalat"/>
                <w:b/>
                <w:sz w:val="16"/>
                <w:szCs w:val="16"/>
              </w:rPr>
              <w:t>մինչև</w:t>
            </w:r>
            <w:r w:rsidRPr="00FF517A">
              <w:rPr>
                <w:rFonts w:ascii="GHEA Grapalat" w:hAnsi="GHEA Grapalat"/>
                <w:b/>
                <w:sz w:val="16"/>
                <w:szCs w:val="16"/>
                <w:lang w:val="ru-RU"/>
              </w:rPr>
              <w:t xml:space="preserve"> </w:t>
            </w:r>
            <w:r w:rsidRPr="00FF517A">
              <w:rPr>
                <w:rFonts w:ascii="GHEA Grapalat" w:hAnsi="GHEA Grapalat"/>
                <w:b/>
                <w:sz w:val="16"/>
                <w:szCs w:val="16"/>
              </w:rPr>
              <w:t>դասապրոցեսի</w:t>
            </w:r>
            <w:r w:rsidRPr="00FF517A">
              <w:rPr>
                <w:rFonts w:ascii="GHEA Grapalat" w:hAnsi="GHEA Grapalat"/>
                <w:b/>
                <w:sz w:val="16"/>
                <w:szCs w:val="16"/>
                <w:lang w:val="ru-RU"/>
              </w:rPr>
              <w:t xml:space="preserve"> </w:t>
            </w:r>
            <w:r w:rsidRPr="00FF517A">
              <w:rPr>
                <w:rFonts w:ascii="GHEA Grapalat" w:hAnsi="GHEA Grapalat"/>
                <w:b/>
                <w:sz w:val="16"/>
                <w:szCs w:val="16"/>
              </w:rPr>
              <w:t>ավարտը</w:t>
            </w:r>
          </w:p>
        </w:tc>
      </w:tr>
      <w:tr w:rsidR="00C709A4" w:rsidRPr="001174D3"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11</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15331164</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Գազար</w:t>
            </w:r>
          </w:p>
        </w:tc>
        <w:tc>
          <w:tcPr>
            <w:tcW w:w="4394" w:type="dxa"/>
            <w:vAlign w:val="center"/>
          </w:tcPr>
          <w:p w:rsidR="00C709A4" w:rsidRPr="00FF517A" w:rsidRDefault="00C709A4" w:rsidP="003A6C1B">
            <w:pPr>
              <w:jc w:val="center"/>
              <w:rPr>
                <w:rFonts w:ascii="GHEA Grapalat" w:hAnsi="GHEA Grapalat"/>
                <w:b/>
                <w:i/>
                <w:sz w:val="14"/>
                <w:szCs w:val="14"/>
                <w:lang w:val="af-ZA"/>
              </w:rPr>
            </w:pPr>
            <w:r w:rsidRPr="00596618">
              <w:rPr>
                <w:rFonts w:ascii="Sylfaen" w:hAnsi="Sylfaen" w:cs="Sylfaen"/>
                <w:sz w:val="18"/>
                <w:szCs w:val="20"/>
              </w:rPr>
              <w:t>Թարմ</w:t>
            </w:r>
            <w:proofErr w:type="gramStart"/>
            <w:r w:rsidRPr="00596618">
              <w:rPr>
                <w:rFonts w:ascii="Arial Armenian" w:hAnsi="Arial Armenian" w:cs="Calibri"/>
                <w:sz w:val="18"/>
                <w:szCs w:val="20"/>
              </w:rPr>
              <w:t xml:space="preserve">,  </w:t>
            </w:r>
            <w:r w:rsidRPr="00596618">
              <w:rPr>
                <w:rFonts w:ascii="Sylfaen" w:hAnsi="Sylfaen" w:cs="Sylfaen"/>
                <w:sz w:val="18"/>
                <w:szCs w:val="20"/>
              </w:rPr>
              <w:t>քաղցր</w:t>
            </w:r>
            <w:proofErr w:type="gramEnd"/>
            <w:r w:rsidRPr="00596618">
              <w:rPr>
                <w:rFonts w:ascii="Arial Armenian" w:hAnsi="Arial Armenian" w:cs="Calibri"/>
                <w:sz w:val="18"/>
                <w:szCs w:val="20"/>
              </w:rPr>
              <w:t xml:space="preserve">, </w:t>
            </w:r>
            <w:r w:rsidRPr="00596618">
              <w:rPr>
                <w:rFonts w:ascii="Sylfaen" w:hAnsi="Sylfaen" w:cs="Sylfaen"/>
                <w:sz w:val="18"/>
                <w:szCs w:val="20"/>
              </w:rPr>
              <w:t>առողջ</w:t>
            </w:r>
            <w:r w:rsidRPr="00596618">
              <w:rPr>
                <w:rFonts w:ascii="Arial Armenian" w:hAnsi="Arial Armenian" w:cs="Calibri"/>
                <w:sz w:val="18"/>
                <w:szCs w:val="20"/>
              </w:rPr>
              <w:t xml:space="preserve">, </w:t>
            </w:r>
            <w:r w:rsidRPr="00596618">
              <w:rPr>
                <w:rFonts w:ascii="Sylfaen" w:hAnsi="Sylfaen" w:cs="Sylfaen"/>
                <w:sz w:val="18"/>
                <w:szCs w:val="20"/>
              </w:rPr>
              <w:t>նեղ</w:t>
            </w:r>
            <w:r w:rsidRPr="00596618">
              <w:rPr>
                <w:rFonts w:ascii="Arial Armenian" w:hAnsi="Arial Armenian" w:cs="Calibri"/>
                <w:sz w:val="18"/>
                <w:szCs w:val="20"/>
              </w:rPr>
              <w:t xml:space="preserve"> </w:t>
            </w:r>
            <w:r w:rsidRPr="00596618">
              <w:rPr>
                <w:rFonts w:ascii="Sylfaen" w:hAnsi="Sylfaen" w:cs="Sylfaen"/>
                <w:sz w:val="18"/>
                <w:szCs w:val="20"/>
              </w:rPr>
              <w:t>մասի</w:t>
            </w:r>
            <w:r w:rsidRPr="00596618">
              <w:rPr>
                <w:rFonts w:ascii="Arial Armenian" w:hAnsi="Arial Armenian" w:cs="Calibri"/>
                <w:sz w:val="18"/>
                <w:szCs w:val="20"/>
              </w:rPr>
              <w:t xml:space="preserve"> </w:t>
            </w:r>
            <w:r w:rsidRPr="00596618">
              <w:rPr>
                <w:rFonts w:ascii="Sylfaen" w:hAnsi="Sylfaen" w:cs="Sylfaen"/>
                <w:sz w:val="18"/>
                <w:szCs w:val="20"/>
              </w:rPr>
              <w:t>տրամագիծը</w:t>
            </w:r>
            <w:r w:rsidRPr="00596618">
              <w:rPr>
                <w:rFonts w:ascii="Arial Armenian" w:hAnsi="Arial Armenian" w:cs="Calibri"/>
                <w:sz w:val="18"/>
                <w:szCs w:val="20"/>
              </w:rPr>
              <w:t xml:space="preserve"> 3 </w:t>
            </w:r>
            <w:r w:rsidRPr="00596618">
              <w:rPr>
                <w:rFonts w:ascii="Sylfaen" w:hAnsi="Sylfaen" w:cs="Sylfaen"/>
                <w:sz w:val="18"/>
                <w:szCs w:val="20"/>
              </w:rPr>
              <w:t>սմ</w:t>
            </w:r>
            <w:r w:rsidRPr="00596618">
              <w:rPr>
                <w:rFonts w:ascii="Arial Armenian" w:hAnsi="Arial Armenian" w:cs="Calibri"/>
                <w:sz w:val="18"/>
                <w:szCs w:val="20"/>
              </w:rPr>
              <w:t>-</w:t>
            </w:r>
            <w:r w:rsidRPr="00596618">
              <w:rPr>
                <w:rFonts w:ascii="Sylfaen" w:hAnsi="Sylfaen" w:cs="Sylfaen"/>
                <w:sz w:val="18"/>
                <w:szCs w:val="20"/>
              </w:rPr>
              <w:t>ից</w:t>
            </w:r>
            <w:r w:rsidRPr="00596618">
              <w:rPr>
                <w:rFonts w:ascii="Arial Armenian" w:hAnsi="Arial Armenian" w:cs="Calibri"/>
                <w:sz w:val="18"/>
                <w:szCs w:val="20"/>
              </w:rPr>
              <w:t xml:space="preserve"> </w:t>
            </w:r>
            <w:r w:rsidRPr="00596618">
              <w:rPr>
                <w:rFonts w:ascii="Sylfaen" w:hAnsi="Sylfaen" w:cs="Sylfaen"/>
                <w:sz w:val="18"/>
                <w:szCs w:val="20"/>
              </w:rPr>
              <w:t>ոչ</w:t>
            </w:r>
            <w:r w:rsidRPr="00596618">
              <w:rPr>
                <w:rFonts w:ascii="Arial Armenian" w:hAnsi="Arial Armenian" w:cs="Calibri"/>
                <w:sz w:val="18"/>
                <w:szCs w:val="20"/>
              </w:rPr>
              <w:t xml:space="preserve"> </w:t>
            </w:r>
            <w:r w:rsidRPr="00596618">
              <w:rPr>
                <w:rFonts w:ascii="Sylfaen" w:hAnsi="Sylfaen" w:cs="Sylfaen"/>
                <w:sz w:val="18"/>
                <w:szCs w:val="20"/>
              </w:rPr>
              <w:t>պակաս</w:t>
            </w:r>
            <w:r w:rsidRPr="00596618">
              <w:rPr>
                <w:rFonts w:ascii="Arial Armenian" w:hAnsi="Arial Armenian" w:cs="Calibri"/>
                <w:sz w:val="18"/>
                <w:szCs w:val="20"/>
              </w:rPr>
              <w:t xml:space="preserve">,            </w:t>
            </w:r>
            <w:r w:rsidRPr="00596618">
              <w:rPr>
                <w:rFonts w:ascii="Sylfaen" w:hAnsi="Sylfaen" w:cs="Sylfaen"/>
                <w:sz w:val="18"/>
                <w:szCs w:val="20"/>
              </w:rPr>
              <w:t>ԳՕՍՏ</w:t>
            </w:r>
            <w:r w:rsidRPr="00596618">
              <w:rPr>
                <w:rFonts w:ascii="Arial Armenian" w:hAnsi="Arial Armenian" w:cs="Calibri"/>
                <w:sz w:val="18"/>
                <w:szCs w:val="20"/>
              </w:rPr>
              <w:t xml:space="preserve"> 27166-86, </w:t>
            </w:r>
            <w:r w:rsidRPr="00596618">
              <w:rPr>
                <w:rFonts w:ascii="Sylfaen" w:hAnsi="Sylfaen" w:cs="Sylfaen"/>
                <w:sz w:val="18"/>
                <w:szCs w:val="20"/>
              </w:rPr>
              <w:t>անվտանգությունը՝</w:t>
            </w:r>
            <w:r w:rsidRPr="00596618">
              <w:rPr>
                <w:rFonts w:ascii="Arial Armenian" w:hAnsi="Arial Armenian" w:cs="Calibri"/>
                <w:sz w:val="18"/>
                <w:szCs w:val="20"/>
              </w:rPr>
              <w:t xml:space="preserve"> </w:t>
            </w:r>
            <w:r w:rsidRPr="00596618">
              <w:rPr>
                <w:rFonts w:ascii="Sylfaen" w:hAnsi="Sylfaen" w:cs="Sylfaen"/>
                <w:sz w:val="18"/>
                <w:szCs w:val="20"/>
              </w:rPr>
              <w:t>ըստ</w:t>
            </w:r>
            <w:r w:rsidRPr="00596618">
              <w:rPr>
                <w:rFonts w:ascii="Arial Armenian" w:hAnsi="Arial Armenian" w:cs="Calibri"/>
                <w:sz w:val="18"/>
                <w:szCs w:val="20"/>
              </w:rPr>
              <w:t xml:space="preserve"> </w:t>
            </w:r>
            <w:r w:rsidRPr="00596618">
              <w:rPr>
                <w:rFonts w:ascii="Sylfaen" w:hAnsi="Sylfaen" w:cs="Sylfaen"/>
                <w:sz w:val="18"/>
                <w:szCs w:val="20"/>
              </w:rPr>
              <w:t>ՀՀ</w:t>
            </w:r>
            <w:r w:rsidRPr="00596618">
              <w:rPr>
                <w:rFonts w:ascii="Arial Armenian" w:hAnsi="Arial Armenian" w:cs="Calibri"/>
                <w:sz w:val="18"/>
                <w:szCs w:val="20"/>
              </w:rPr>
              <w:t xml:space="preserve"> </w:t>
            </w:r>
            <w:r w:rsidRPr="00596618">
              <w:rPr>
                <w:rFonts w:ascii="Sylfaen" w:hAnsi="Sylfaen" w:cs="Sylfaen"/>
                <w:sz w:val="18"/>
                <w:szCs w:val="20"/>
              </w:rPr>
              <w:t>կառավարության</w:t>
            </w:r>
            <w:r w:rsidRPr="00596618">
              <w:rPr>
                <w:rFonts w:ascii="Arial Armenian" w:hAnsi="Arial Armenian" w:cs="Calibri"/>
                <w:sz w:val="18"/>
                <w:szCs w:val="20"/>
              </w:rPr>
              <w:t xml:space="preserve"> 2006</w:t>
            </w:r>
            <w:r w:rsidRPr="00596618">
              <w:rPr>
                <w:rFonts w:ascii="Sylfaen" w:hAnsi="Sylfaen" w:cs="Sylfaen"/>
                <w:sz w:val="18"/>
                <w:szCs w:val="20"/>
              </w:rPr>
              <w:t>թ</w:t>
            </w:r>
            <w:r w:rsidRPr="00596618">
              <w:rPr>
                <w:rFonts w:ascii="Arial Armenian" w:hAnsi="Arial Armenian" w:cs="Calibri"/>
                <w:sz w:val="18"/>
                <w:szCs w:val="20"/>
              </w:rPr>
              <w:t xml:space="preserve">. </w:t>
            </w:r>
            <w:r w:rsidRPr="00596618">
              <w:rPr>
                <w:rFonts w:ascii="Sylfaen" w:hAnsi="Sylfaen" w:cs="Sylfaen"/>
                <w:sz w:val="18"/>
                <w:szCs w:val="20"/>
              </w:rPr>
              <w:t>դեկտեմբերի</w:t>
            </w:r>
            <w:r w:rsidRPr="00596618">
              <w:rPr>
                <w:rFonts w:ascii="Arial Armenian" w:hAnsi="Arial Armenian" w:cs="Calibri"/>
                <w:sz w:val="18"/>
                <w:szCs w:val="20"/>
              </w:rPr>
              <w:t xml:space="preserve"> 21-</w:t>
            </w:r>
            <w:r w:rsidRPr="00596618">
              <w:rPr>
                <w:rFonts w:ascii="Sylfaen" w:hAnsi="Sylfaen" w:cs="Sylfaen"/>
                <w:sz w:val="18"/>
                <w:szCs w:val="20"/>
              </w:rPr>
              <w:t>ի</w:t>
            </w:r>
            <w:r w:rsidRPr="00596618">
              <w:rPr>
                <w:rFonts w:ascii="Arial Armenian" w:hAnsi="Arial Armenian" w:cs="Calibri"/>
                <w:sz w:val="18"/>
                <w:szCs w:val="20"/>
              </w:rPr>
              <w:t xml:space="preserve"> N 1913-</w:t>
            </w:r>
            <w:r w:rsidRPr="00596618">
              <w:rPr>
                <w:rFonts w:ascii="Sylfaen" w:hAnsi="Sylfaen" w:cs="Sylfaen"/>
                <w:sz w:val="18"/>
                <w:szCs w:val="20"/>
              </w:rPr>
              <w:t>Ն</w:t>
            </w:r>
            <w:r w:rsidRPr="00596618">
              <w:rPr>
                <w:rFonts w:ascii="Arial Armenian" w:hAnsi="Arial Armenian" w:cs="Calibri"/>
                <w:sz w:val="18"/>
                <w:szCs w:val="20"/>
              </w:rPr>
              <w:t xml:space="preserve"> </w:t>
            </w:r>
            <w:r w:rsidRPr="00596618">
              <w:rPr>
                <w:rFonts w:ascii="Sylfaen" w:hAnsi="Sylfaen" w:cs="Sylfaen"/>
                <w:sz w:val="18"/>
                <w:szCs w:val="20"/>
              </w:rPr>
              <w:t>որոշմամբ</w:t>
            </w:r>
            <w:r w:rsidRPr="00596618">
              <w:rPr>
                <w:rFonts w:ascii="Arial Armenian" w:hAnsi="Arial Armenian" w:cs="Calibri"/>
                <w:sz w:val="18"/>
                <w:szCs w:val="20"/>
              </w:rPr>
              <w:t xml:space="preserve"> </w:t>
            </w:r>
            <w:r w:rsidRPr="00596618">
              <w:rPr>
                <w:rFonts w:ascii="Sylfaen" w:hAnsi="Sylfaen" w:cs="Sylfaen"/>
                <w:sz w:val="18"/>
                <w:szCs w:val="20"/>
              </w:rPr>
              <w:t>հաստատված</w:t>
            </w:r>
            <w:r w:rsidRPr="00596618">
              <w:rPr>
                <w:rFonts w:ascii="Arial Armenian" w:hAnsi="Arial Armenian" w:cs="Arial Armenian"/>
                <w:sz w:val="18"/>
                <w:szCs w:val="20"/>
              </w:rPr>
              <w:t>‚</w:t>
            </w:r>
            <w:r w:rsidRPr="00596618">
              <w:rPr>
                <w:rFonts w:ascii="Arial Armenian" w:hAnsi="Arial Armenian" w:cs="Calibri"/>
                <w:sz w:val="18"/>
                <w:szCs w:val="20"/>
              </w:rPr>
              <w:t xml:space="preserve"> </w:t>
            </w:r>
            <w:r w:rsidRPr="00596618">
              <w:rPr>
                <w:rFonts w:ascii="Sylfaen" w:hAnsi="Sylfaen" w:cs="Sylfaen"/>
                <w:sz w:val="18"/>
                <w:szCs w:val="20"/>
              </w:rPr>
              <w:t>Թարմ</w:t>
            </w:r>
            <w:r w:rsidRPr="00596618">
              <w:rPr>
                <w:rFonts w:ascii="Arial Armenian" w:hAnsi="Arial Armenian" w:cs="Calibri"/>
                <w:sz w:val="18"/>
                <w:szCs w:val="20"/>
              </w:rPr>
              <w:t xml:space="preserve"> </w:t>
            </w:r>
            <w:r w:rsidRPr="00596618">
              <w:rPr>
                <w:rFonts w:ascii="Sylfaen" w:hAnsi="Sylfaen" w:cs="Sylfaen"/>
                <w:sz w:val="18"/>
                <w:szCs w:val="20"/>
              </w:rPr>
              <w:t>պտուղբանջարեղենի</w:t>
            </w:r>
            <w:r w:rsidRPr="00596618">
              <w:rPr>
                <w:rFonts w:ascii="Arial Armenian" w:hAnsi="Arial Armenian" w:cs="Calibri"/>
                <w:sz w:val="18"/>
                <w:szCs w:val="20"/>
              </w:rPr>
              <w:t xml:space="preserve"> </w:t>
            </w:r>
            <w:r w:rsidRPr="00596618">
              <w:rPr>
                <w:rFonts w:ascii="Sylfaen" w:hAnsi="Sylfaen" w:cs="Sylfaen"/>
                <w:sz w:val="18"/>
                <w:szCs w:val="20"/>
              </w:rPr>
              <w:t>տեխնիկական</w:t>
            </w:r>
            <w:r w:rsidRPr="00596618">
              <w:rPr>
                <w:rFonts w:ascii="Arial Armenian" w:hAnsi="Arial Armenian" w:cs="Calibri"/>
                <w:sz w:val="18"/>
                <w:szCs w:val="20"/>
              </w:rPr>
              <w:t xml:space="preserve"> </w:t>
            </w:r>
            <w:r w:rsidRPr="00596618">
              <w:rPr>
                <w:rFonts w:ascii="Sylfaen" w:hAnsi="Sylfaen" w:cs="Sylfaen"/>
                <w:sz w:val="18"/>
                <w:szCs w:val="20"/>
              </w:rPr>
              <w:t>կանոնակարգի</w:t>
            </w:r>
            <w:r w:rsidRPr="00596618">
              <w:rPr>
                <w:rFonts w:ascii="Arial Armenian" w:hAnsi="Arial Armenian" w:cs="Calibri"/>
                <w:sz w:val="18"/>
                <w:szCs w:val="20"/>
              </w:rPr>
              <w:t xml:space="preserve"> </w:t>
            </w:r>
            <w:r w:rsidRPr="00596618">
              <w:rPr>
                <w:rFonts w:ascii="Sylfaen" w:hAnsi="Sylfaen" w:cs="Sylfaen"/>
                <w:sz w:val="18"/>
                <w:szCs w:val="20"/>
              </w:rPr>
              <w:t>և</w:t>
            </w:r>
            <w:r w:rsidRPr="00596618">
              <w:rPr>
                <w:rFonts w:ascii="Arial Armenian" w:hAnsi="Arial Armenian" w:cs="Calibri"/>
                <w:sz w:val="18"/>
                <w:szCs w:val="20"/>
              </w:rPr>
              <w:t xml:space="preserve"> </w:t>
            </w:r>
            <w:r w:rsidRPr="00596618">
              <w:rPr>
                <w:rFonts w:ascii="Sylfaen" w:hAnsi="Sylfaen" w:cs="Sylfaen"/>
                <w:sz w:val="18"/>
                <w:szCs w:val="20"/>
              </w:rPr>
              <w:t>Սննդամթերքի</w:t>
            </w:r>
            <w:r w:rsidRPr="00596618">
              <w:rPr>
                <w:rFonts w:ascii="Arial Armenian" w:hAnsi="Arial Armenian" w:cs="Calibri"/>
                <w:sz w:val="18"/>
                <w:szCs w:val="20"/>
              </w:rPr>
              <w:t xml:space="preserve"> </w:t>
            </w:r>
            <w:r w:rsidRPr="00596618">
              <w:rPr>
                <w:rFonts w:ascii="Sylfaen" w:hAnsi="Sylfaen" w:cs="Sylfaen"/>
                <w:sz w:val="18"/>
                <w:szCs w:val="20"/>
              </w:rPr>
              <w:t>անվտանգության</w:t>
            </w:r>
            <w:r w:rsidRPr="00596618">
              <w:rPr>
                <w:rFonts w:ascii="Arial Armenian" w:hAnsi="Arial Armenian" w:cs="Calibri"/>
                <w:sz w:val="18"/>
                <w:szCs w:val="20"/>
              </w:rPr>
              <w:t xml:space="preserve"> </w:t>
            </w:r>
            <w:r w:rsidRPr="00596618">
              <w:rPr>
                <w:rFonts w:ascii="Sylfaen" w:hAnsi="Sylfaen" w:cs="Sylfaen"/>
                <w:sz w:val="18"/>
                <w:szCs w:val="20"/>
              </w:rPr>
              <w:t>մասին</w:t>
            </w:r>
            <w:r w:rsidRPr="00596618">
              <w:rPr>
                <w:rFonts w:ascii="Arial Armenian" w:hAnsi="Arial Armenian" w:cs="Calibri"/>
                <w:sz w:val="18"/>
                <w:szCs w:val="20"/>
              </w:rPr>
              <w:t xml:space="preserve"> </w:t>
            </w:r>
            <w:r w:rsidRPr="00596618">
              <w:rPr>
                <w:rFonts w:ascii="Sylfaen" w:hAnsi="Sylfaen" w:cs="Sylfaen"/>
                <w:sz w:val="18"/>
                <w:szCs w:val="20"/>
              </w:rPr>
              <w:t>ՀՀ</w:t>
            </w:r>
            <w:r w:rsidRPr="00596618">
              <w:rPr>
                <w:rFonts w:ascii="Arial Armenian" w:hAnsi="Arial Armenian" w:cs="Calibri"/>
                <w:sz w:val="18"/>
                <w:szCs w:val="20"/>
              </w:rPr>
              <w:t xml:space="preserve"> </w:t>
            </w:r>
            <w:r w:rsidRPr="00596618">
              <w:rPr>
                <w:rFonts w:ascii="Sylfaen" w:hAnsi="Sylfaen" w:cs="Sylfaen"/>
                <w:sz w:val="18"/>
                <w:szCs w:val="20"/>
              </w:rPr>
              <w:t>օրենքի</w:t>
            </w:r>
            <w:r w:rsidRPr="00596618">
              <w:rPr>
                <w:rFonts w:ascii="Arial Armenian" w:hAnsi="Arial Armenian" w:cs="Calibri"/>
                <w:sz w:val="18"/>
                <w:szCs w:val="20"/>
              </w:rPr>
              <w:t xml:space="preserve"> 8-</w:t>
            </w:r>
            <w:r w:rsidRPr="00596618">
              <w:rPr>
                <w:rFonts w:ascii="Sylfaen" w:hAnsi="Sylfaen" w:cs="Sylfaen"/>
                <w:sz w:val="18"/>
                <w:szCs w:val="20"/>
              </w:rPr>
              <w:t>րդ</w:t>
            </w:r>
            <w:r w:rsidRPr="00596618">
              <w:rPr>
                <w:rFonts w:ascii="Arial Armenian" w:hAnsi="Arial Armenian" w:cs="Calibri"/>
                <w:sz w:val="18"/>
                <w:szCs w:val="20"/>
              </w:rPr>
              <w:t xml:space="preserve"> </w:t>
            </w:r>
            <w:r w:rsidRPr="00596618">
              <w:rPr>
                <w:rFonts w:ascii="Sylfaen" w:hAnsi="Sylfaen" w:cs="Sylfaen"/>
                <w:sz w:val="18"/>
                <w:szCs w:val="20"/>
              </w:rPr>
              <w:t>հոդվածի</w:t>
            </w:r>
            <w:r w:rsidRPr="00596618">
              <w:rPr>
                <w:rFonts w:ascii="Arial Armenian" w:hAnsi="Arial Armenian" w:cs="Calibri"/>
                <w:sz w:val="18"/>
                <w:szCs w:val="20"/>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320</w:t>
            </w:r>
          </w:p>
        </w:tc>
        <w:tc>
          <w:tcPr>
            <w:tcW w:w="1276" w:type="dxa"/>
            <w:vAlign w:val="center"/>
          </w:tcPr>
          <w:p w:rsidR="00C709A4" w:rsidRDefault="00C709A4">
            <w:pPr>
              <w:jc w:val="center"/>
              <w:rPr>
                <w:rFonts w:ascii="Calibri" w:hAnsi="Calibri"/>
                <w:color w:val="000000"/>
              </w:rPr>
            </w:pPr>
            <w:r>
              <w:rPr>
                <w:rFonts w:ascii="Calibri" w:hAnsi="Calibri"/>
                <w:color w:val="000000"/>
              </w:rPr>
              <w:t>27520</w:t>
            </w:r>
          </w:p>
        </w:tc>
        <w:tc>
          <w:tcPr>
            <w:tcW w:w="992" w:type="dxa"/>
            <w:vAlign w:val="center"/>
          </w:tcPr>
          <w:p w:rsidR="00C709A4" w:rsidRDefault="00C709A4">
            <w:pPr>
              <w:jc w:val="center"/>
              <w:rPr>
                <w:rFonts w:ascii="Calibri" w:hAnsi="Calibri"/>
                <w:color w:val="000000"/>
              </w:rPr>
            </w:pPr>
            <w:r>
              <w:rPr>
                <w:rFonts w:ascii="Calibri" w:hAnsi="Calibri"/>
                <w:color w:val="000000"/>
              </w:rPr>
              <w:t>86</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C709A4" w:rsidRPr="00FF517A" w:rsidRDefault="00C709A4" w:rsidP="003A6C1B">
            <w:pPr>
              <w:jc w:val="center"/>
              <w:rPr>
                <w:rFonts w:ascii="GHEA Grapalat" w:hAnsi="GHEA Grapalat"/>
                <w:b/>
                <w:sz w:val="16"/>
                <w:szCs w:val="16"/>
                <w:lang w:val="ru-RU"/>
              </w:rPr>
            </w:pPr>
            <w:r>
              <w:rPr>
                <w:rFonts w:ascii="GHEA Grapalat" w:hAnsi="GHEA Grapalat" w:cs="Calibri"/>
                <w:b/>
                <w:color w:val="000000"/>
                <w:sz w:val="16"/>
                <w:szCs w:val="16"/>
              </w:rPr>
              <w:t>Ըստ պահանջի</w:t>
            </w:r>
          </w:p>
        </w:tc>
        <w:tc>
          <w:tcPr>
            <w:tcW w:w="1984" w:type="dxa"/>
            <w:vAlign w:val="center"/>
          </w:tcPr>
          <w:p w:rsidR="00C709A4" w:rsidRPr="00CF7D94" w:rsidRDefault="00C709A4" w:rsidP="00E635F1">
            <w:pPr>
              <w:jc w:val="center"/>
              <w:rPr>
                <w:rFonts w:ascii="GHEA Grapalat" w:hAnsi="GHEA Grapalat"/>
                <w:b/>
                <w:sz w:val="16"/>
                <w:szCs w:val="16"/>
                <w:lang w:val="ru-RU"/>
              </w:rPr>
            </w:pPr>
            <w:r w:rsidRPr="00CF7D94">
              <w:rPr>
                <w:rFonts w:ascii="GHEA Grapalat" w:hAnsi="GHEA Grapalat"/>
                <w:b/>
                <w:sz w:val="16"/>
                <w:szCs w:val="16"/>
              </w:rPr>
              <w:t>Մատակարարումն</w:t>
            </w:r>
            <w:r w:rsidRPr="00CF7D94">
              <w:rPr>
                <w:rFonts w:ascii="GHEA Grapalat" w:hAnsi="GHEA Grapalat"/>
                <w:b/>
                <w:sz w:val="16"/>
                <w:szCs w:val="16"/>
                <w:lang w:val="ru-RU"/>
              </w:rPr>
              <w:t xml:space="preserve"> </w:t>
            </w:r>
            <w:r w:rsidRPr="00CF7D94">
              <w:rPr>
                <w:rFonts w:ascii="GHEA Grapalat" w:hAnsi="GHEA Grapalat"/>
                <w:b/>
                <w:sz w:val="16"/>
                <w:szCs w:val="16"/>
              </w:rPr>
              <w:t>իրականացվում</w:t>
            </w:r>
            <w:r w:rsidRPr="00CF7D94">
              <w:rPr>
                <w:rFonts w:ascii="GHEA Grapalat" w:hAnsi="GHEA Grapalat"/>
                <w:b/>
                <w:sz w:val="16"/>
                <w:szCs w:val="16"/>
                <w:lang w:val="ru-RU"/>
              </w:rPr>
              <w:t xml:space="preserve"> </w:t>
            </w:r>
            <w:r w:rsidRPr="00CF7D94">
              <w:rPr>
                <w:rFonts w:ascii="GHEA Grapalat" w:hAnsi="GHEA Grapalat"/>
                <w:b/>
                <w:sz w:val="16"/>
                <w:szCs w:val="16"/>
              </w:rPr>
              <w:t>է</w:t>
            </w:r>
            <w:r w:rsidRPr="00CF7D94">
              <w:rPr>
                <w:rFonts w:ascii="GHEA Grapalat" w:hAnsi="GHEA Grapalat"/>
                <w:b/>
                <w:sz w:val="16"/>
                <w:szCs w:val="16"/>
                <w:lang w:val="ru-RU"/>
              </w:rPr>
              <w:t xml:space="preserve">  </w:t>
            </w:r>
            <w:r w:rsidRPr="00CF7D94">
              <w:rPr>
                <w:rFonts w:ascii="GHEA Grapalat" w:hAnsi="GHEA Grapalat"/>
                <w:b/>
                <w:sz w:val="16"/>
                <w:szCs w:val="16"/>
              </w:rPr>
              <w:t>Պայմանագիրն</w:t>
            </w:r>
            <w:r w:rsidRPr="00CF7D94">
              <w:rPr>
                <w:rFonts w:ascii="GHEA Grapalat" w:hAnsi="GHEA Grapalat"/>
                <w:b/>
                <w:sz w:val="16"/>
                <w:szCs w:val="16"/>
                <w:lang w:val="ru-RU"/>
              </w:rPr>
              <w:t xml:space="preserve"> </w:t>
            </w:r>
            <w:r w:rsidRPr="00CF7D94">
              <w:rPr>
                <w:rFonts w:ascii="GHEA Grapalat" w:hAnsi="GHEA Grapalat"/>
                <w:b/>
                <w:sz w:val="16"/>
                <w:szCs w:val="16"/>
              </w:rPr>
              <w:t>ուժի</w:t>
            </w:r>
            <w:r w:rsidRPr="00CF7D94">
              <w:rPr>
                <w:rFonts w:ascii="GHEA Grapalat" w:hAnsi="GHEA Grapalat"/>
                <w:b/>
                <w:sz w:val="16"/>
                <w:szCs w:val="16"/>
                <w:lang w:val="ru-RU"/>
              </w:rPr>
              <w:t xml:space="preserve"> </w:t>
            </w:r>
            <w:r w:rsidRPr="00CF7D94">
              <w:rPr>
                <w:rFonts w:ascii="GHEA Grapalat" w:hAnsi="GHEA Grapalat"/>
                <w:b/>
                <w:sz w:val="16"/>
                <w:szCs w:val="16"/>
              </w:rPr>
              <w:t>մեջ</w:t>
            </w:r>
            <w:r w:rsidRPr="00CF7D94">
              <w:rPr>
                <w:rFonts w:ascii="GHEA Grapalat" w:hAnsi="GHEA Grapalat"/>
                <w:b/>
                <w:sz w:val="16"/>
                <w:szCs w:val="16"/>
                <w:lang w:val="ru-RU"/>
              </w:rPr>
              <w:t xml:space="preserve"> </w:t>
            </w:r>
            <w:r w:rsidRPr="00CF7D94">
              <w:rPr>
                <w:rFonts w:ascii="GHEA Grapalat" w:hAnsi="GHEA Grapalat"/>
                <w:b/>
                <w:sz w:val="16"/>
                <w:szCs w:val="16"/>
              </w:rPr>
              <w:t>մտնելու</w:t>
            </w:r>
            <w:r w:rsidRPr="00CF7D94">
              <w:rPr>
                <w:rFonts w:ascii="GHEA Grapalat" w:hAnsi="GHEA Grapalat"/>
                <w:b/>
                <w:sz w:val="16"/>
                <w:szCs w:val="16"/>
                <w:lang w:val="ru-RU"/>
              </w:rPr>
              <w:t xml:space="preserve"> </w:t>
            </w:r>
            <w:r w:rsidRPr="00CF7D94">
              <w:rPr>
                <w:rFonts w:ascii="GHEA Grapalat" w:hAnsi="GHEA Grapalat"/>
                <w:b/>
                <w:sz w:val="16"/>
                <w:szCs w:val="16"/>
              </w:rPr>
              <w:t>օրվանից</w:t>
            </w:r>
            <w:r w:rsidRPr="00CF7D94">
              <w:rPr>
                <w:rFonts w:ascii="GHEA Grapalat" w:hAnsi="GHEA Grapalat"/>
                <w:b/>
                <w:sz w:val="16"/>
                <w:szCs w:val="16"/>
                <w:lang w:val="ru-RU"/>
              </w:rPr>
              <w:t xml:space="preserve"> </w:t>
            </w:r>
            <w:r w:rsidRPr="00CF7D94">
              <w:rPr>
                <w:rFonts w:ascii="GHEA Grapalat" w:hAnsi="GHEA Grapalat"/>
                <w:b/>
                <w:sz w:val="16"/>
                <w:szCs w:val="16"/>
              </w:rPr>
              <w:t>մինչև</w:t>
            </w:r>
            <w:r w:rsidRPr="00CF7D94">
              <w:rPr>
                <w:rFonts w:ascii="GHEA Grapalat" w:hAnsi="GHEA Grapalat"/>
                <w:b/>
                <w:sz w:val="16"/>
                <w:szCs w:val="16"/>
                <w:lang w:val="ru-RU"/>
              </w:rPr>
              <w:t xml:space="preserve"> </w:t>
            </w:r>
            <w:r w:rsidRPr="00CF7D94">
              <w:rPr>
                <w:rFonts w:ascii="GHEA Grapalat" w:hAnsi="GHEA Grapalat"/>
                <w:b/>
                <w:sz w:val="16"/>
                <w:szCs w:val="16"/>
              </w:rPr>
              <w:t>դասապրոցեսի</w:t>
            </w:r>
            <w:r w:rsidRPr="00CF7D94">
              <w:rPr>
                <w:rFonts w:ascii="GHEA Grapalat" w:hAnsi="GHEA Grapalat"/>
                <w:b/>
                <w:sz w:val="16"/>
                <w:szCs w:val="16"/>
                <w:lang w:val="ru-RU"/>
              </w:rPr>
              <w:t xml:space="preserve"> </w:t>
            </w:r>
            <w:r w:rsidRPr="00CF7D9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12</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15331167</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Կանաչի</w:t>
            </w:r>
          </w:p>
        </w:tc>
        <w:tc>
          <w:tcPr>
            <w:tcW w:w="4394" w:type="dxa"/>
            <w:vAlign w:val="center"/>
          </w:tcPr>
          <w:p w:rsidR="00C709A4" w:rsidRPr="00FE0D27" w:rsidRDefault="00C709A4" w:rsidP="00CF7D94">
            <w:pPr>
              <w:spacing w:before="100" w:beforeAutospacing="1" w:after="100" w:afterAutospacing="1"/>
              <w:jc w:val="center"/>
              <w:rPr>
                <w:rFonts w:ascii="GHEA Grapalat" w:hAnsi="GHEA Grapalat" w:cs="Sylfaen"/>
                <w:color w:val="000000"/>
                <w:sz w:val="16"/>
                <w:szCs w:val="16"/>
                <w:lang w:val="af-ZA"/>
              </w:rPr>
            </w:pPr>
            <w:r w:rsidRPr="006F0BC3">
              <w:rPr>
                <w:rFonts w:ascii="GHEA Grapalat" w:hAnsi="GHEA Grapalat"/>
                <w:sz w:val="16"/>
                <w:szCs w:val="16"/>
                <w:shd w:val="clear" w:color="auto" w:fill="FFFFFF"/>
              </w:rPr>
              <w:t>Կանաչի տարբեր տեսակի,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կապ</w:t>
            </w:r>
          </w:p>
        </w:tc>
        <w:tc>
          <w:tcPr>
            <w:tcW w:w="850" w:type="dxa"/>
            <w:vAlign w:val="center"/>
          </w:tcPr>
          <w:p w:rsidR="00C709A4" w:rsidRDefault="00C709A4">
            <w:pPr>
              <w:jc w:val="center"/>
              <w:rPr>
                <w:rFonts w:ascii="Calibri" w:hAnsi="Calibri"/>
                <w:color w:val="000000"/>
              </w:rPr>
            </w:pPr>
            <w:r>
              <w:rPr>
                <w:rFonts w:ascii="Calibri" w:hAnsi="Calibri"/>
                <w:color w:val="000000"/>
              </w:rPr>
              <w:t>350</w:t>
            </w:r>
          </w:p>
        </w:tc>
        <w:tc>
          <w:tcPr>
            <w:tcW w:w="1276" w:type="dxa"/>
            <w:vAlign w:val="center"/>
          </w:tcPr>
          <w:p w:rsidR="00C709A4" w:rsidRDefault="00C709A4">
            <w:pPr>
              <w:jc w:val="center"/>
              <w:rPr>
                <w:rFonts w:ascii="Calibri" w:hAnsi="Calibri"/>
                <w:color w:val="000000"/>
              </w:rPr>
            </w:pPr>
            <w:r>
              <w:rPr>
                <w:rFonts w:ascii="Calibri" w:hAnsi="Calibri"/>
                <w:color w:val="000000"/>
              </w:rPr>
              <w:t>70700</w:t>
            </w:r>
          </w:p>
        </w:tc>
        <w:tc>
          <w:tcPr>
            <w:tcW w:w="992" w:type="dxa"/>
            <w:vAlign w:val="center"/>
          </w:tcPr>
          <w:p w:rsidR="00C709A4" w:rsidRDefault="00C709A4">
            <w:pPr>
              <w:jc w:val="center"/>
              <w:rPr>
                <w:rFonts w:ascii="Calibri" w:hAnsi="Calibri"/>
                <w:color w:val="000000"/>
              </w:rPr>
            </w:pPr>
            <w:r>
              <w:rPr>
                <w:rFonts w:ascii="Calibri" w:hAnsi="Calibri"/>
                <w:color w:val="000000"/>
              </w:rPr>
              <w:t>202</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C808C4" w:rsidRDefault="00C709A4" w:rsidP="00E635F1">
            <w:pPr>
              <w:jc w:val="center"/>
              <w:rPr>
                <w:rFonts w:ascii="GHEA Grapalat" w:hAnsi="GHEA Grapalat"/>
                <w:b/>
                <w:sz w:val="16"/>
                <w:szCs w:val="16"/>
              </w:rPr>
            </w:pPr>
            <w:r w:rsidRPr="00CF7D94">
              <w:rPr>
                <w:rFonts w:ascii="GHEA Grapalat" w:hAnsi="GHEA Grapalat"/>
                <w:b/>
                <w:sz w:val="16"/>
                <w:szCs w:val="16"/>
              </w:rPr>
              <w:t>Մատակարարումն</w:t>
            </w:r>
            <w:r w:rsidRPr="00C808C4">
              <w:rPr>
                <w:rFonts w:ascii="GHEA Grapalat" w:hAnsi="GHEA Grapalat"/>
                <w:b/>
                <w:sz w:val="16"/>
                <w:szCs w:val="16"/>
              </w:rPr>
              <w:t xml:space="preserve"> </w:t>
            </w:r>
            <w:r w:rsidRPr="00CF7D94">
              <w:rPr>
                <w:rFonts w:ascii="GHEA Grapalat" w:hAnsi="GHEA Grapalat"/>
                <w:b/>
                <w:sz w:val="16"/>
                <w:szCs w:val="16"/>
              </w:rPr>
              <w:t>իրականացվում</w:t>
            </w:r>
            <w:r w:rsidRPr="00C808C4">
              <w:rPr>
                <w:rFonts w:ascii="GHEA Grapalat" w:hAnsi="GHEA Grapalat"/>
                <w:b/>
                <w:sz w:val="16"/>
                <w:szCs w:val="16"/>
              </w:rPr>
              <w:t xml:space="preserve"> </w:t>
            </w:r>
            <w:r w:rsidRPr="00CF7D94">
              <w:rPr>
                <w:rFonts w:ascii="GHEA Grapalat" w:hAnsi="GHEA Grapalat"/>
                <w:b/>
                <w:sz w:val="16"/>
                <w:szCs w:val="16"/>
              </w:rPr>
              <w:t>է</w:t>
            </w:r>
            <w:r w:rsidRPr="00C808C4">
              <w:rPr>
                <w:rFonts w:ascii="GHEA Grapalat" w:hAnsi="GHEA Grapalat"/>
                <w:b/>
                <w:sz w:val="16"/>
                <w:szCs w:val="16"/>
              </w:rPr>
              <w:t xml:space="preserve">  </w:t>
            </w:r>
            <w:r w:rsidRPr="00CF7D94">
              <w:rPr>
                <w:rFonts w:ascii="GHEA Grapalat" w:hAnsi="GHEA Grapalat"/>
                <w:b/>
                <w:sz w:val="16"/>
                <w:szCs w:val="16"/>
              </w:rPr>
              <w:t>Պայմանագիրն</w:t>
            </w:r>
            <w:r w:rsidRPr="00C808C4">
              <w:rPr>
                <w:rFonts w:ascii="GHEA Grapalat" w:hAnsi="GHEA Grapalat"/>
                <w:b/>
                <w:sz w:val="16"/>
                <w:szCs w:val="16"/>
              </w:rPr>
              <w:t xml:space="preserve"> </w:t>
            </w:r>
            <w:r w:rsidRPr="00CF7D94">
              <w:rPr>
                <w:rFonts w:ascii="GHEA Grapalat" w:hAnsi="GHEA Grapalat"/>
                <w:b/>
                <w:sz w:val="16"/>
                <w:szCs w:val="16"/>
              </w:rPr>
              <w:t>ուժի</w:t>
            </w:r>
            <w:r w:rsidRPr="00C808C4">
              <w:rPr>
                <w:rFonts w:ascii="GHEA Grapalat" w:hAnsi="GHEA Grapalat"/>
                <w:b/>
                <w:sz w:val="16"/>
                <w:szCs w:val="16"/>
              </w:rPr>
              <w:t xml:space="preserve"> </w:t>
            </w:r>
            <w:r w:rsidRPr="00CF7D94">
              <w:rPr>
                <w:rFonts w:ascii="GHEA Grapalat" w:hAnsi="GHEA Grapalat"/>
                <w:b/>
                <w:sz w:val="16"/>
                <w:szCs w:val="16"/>
              </w:rPr>
              <w:t>մեջ</w:t>
            </w:r>
            <w:r w:rsidRPr="00C808C4">
              <w:rPr>
                <w:rFonts w:ascii="GHEA Grapalat" w:hAnsi="GHEA Grapalat"/>
                <w:b/>
                <w:sz w:val="16"/>
                <w:szCs w:val="16"/>
              </w:rPr>
              <w:t xml:space="preserve"> </w:t>
            </w:r>
            <w:r w:rsidRPr="00CF7D94">
              <w:rPr>
                <w:rFonts w:ascii="GHEA Grapalat" w:hAnsi="GHEA Grapalat"/>
                <w:b/>
                <w:sz w:val="16"/>
                <w:szCs w:val="16"/>
              </w:rPr>
              <w:t>մտնելու</w:t>
            </w:r>
            <w:r w:rsidRPr="00C808C4">
              <w:rPr>
                <w:rFonts w:ascii="GHEA Grapalat" w:hAnsi="GHEA Grapalat"/>
                <w:b/>
                <w:sz w:val="16"/>
                <w:szCs w:val="16"/>
              </w:rPr>
              <w:t xml:space="preserve"> </w:t>
            </w:r>
            <w:r w:rsidRPr="00CF7D94">
              <w:rPr>
                <w:rFonts w:ascii="GHEA Grapalat" w:hAnsi="GHEA Grapalat"/>
                <w:b/>
                <w:sz w:val="16"/>
                <w:szCs w:val="16"/>
              </w:rPr>
              <w:t>օրվանից</w:t>
            </w:r>
            <w:r w:rsidRPr="00C808C4">
              <w:rPr>
                <w:rFonts w:ascii="GHEA Grapalat" w:hAnsi="GHEA Grapalat"/>
                <w:b/>
                <w:sz w:val="16"/>
                <w:szCs w:val="16"/>
              </w:rPr>
              <w:t xml:space="preserve"> </w:t>
            </w:r>
            <w:r w:rsidRPr="00CF7D94">
              <w:rPr>
                <w:rFonts w:ascii="GHEA Grapalat" w:hAnsi="GHEA Grapalat"/>
                <w:b/>
                <w:sz w:val="16"/>
                <w:szCs w:val="16"/>
              </w:rPr>
              <w:t>մինչև</w:t>
            </w:r>
            <w:r w:rsidRPr="00C808C4">
              <w:rPr>
                <w:rFonts w:ascii="GHEA Grapalat" w:hAnsi="GHEA Grapalat"/>
                <w:b/>
                <w:sz w:val="16"/>
                <w:szCs w:val="16"/>
              </w:rPr>
              <w:t xml:space="preserve"> </w:t>
            </w:r>
            <w:r w:rsidRPr="00CF7D94">
              <w:rPr>
                <w:rFonts w:ascii="GHEA Grapalat" w:hAnsi="GHEA Grapalat"/>
                <w:b/>
                <w:sz w:val="16"/>
                <w:szCs w:val="16"/>
              </w:rPr>
              <w:t>դասապրոցեսի</w:t>
            </w:r>
            <w:r w:rsidRPr="00C808C4">
              <w:rPr>
                <w:rFonts w:ascii="GHEA Grapalat" w:hAnsi="GHEA Grapalat"/>
                <w:b/>
                <w:sz w:val="16"/>
                <w:szCs w:val="16"/>
              </w:rPr>
              <w:t xml:space="preserve"> </w:t>
            </w:r>
            <w:r w:rsidRPr="00CF7D9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13</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3222128</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Խնձոր</w:t>
            </w:r>
          </w:p>
        </w:tc>
        <w:tc>
          <w:tcPr>
            <w:tcW w:w="4394" w:type="dxa"/>
            <w:vAlign w:val="center"/>
          </w:tcPr>
          <w:p w:rsidR="00C709A4" w:rsidRPr="00FE0D27" w:rsidRDefault="00C709A4" w:rsidP="003A6C1B">
            <w:pPr>
              <w:jc w:val="center"/>
              <w:rPr>
                <w:rFonts w:ascii="GHEA Grapalat" w:hAnsi="GHEA Grapalat" w:cs="Sylfaen"/>
                <w:color w:val="000000"/>
                <w:sz w:val="16"/>
                <w:szCs w:val="16"/>
                <w:lang w:val="af-ZA"/>
              </w:rPr>
            </w:pPr>
            <w:r w:rsidRPr="006F0BC3">
              <w:rPr>
                <w:rFonts w:ascii="GHEA Grapalat" w:hAnsi="GHEA Grapalat" w:cs="Sylfaen"/>
                <w:sz w:val="16"/>
                <w:szCs w:val="16"/>
              </w:rPr>
              <w:t>Խնձորթարմ</w:t>
            </w:r>
            <w:r w:rsidRPr="006F0BC3">
              <w:rPr>
                <w:rFonts w:ascii="GHEA Grapalat" w:hAnsi="GHEA Grapalat" w:cs="Arial Armenian"/>
                <w:sz w:val="16"/>
                <w:szCs w:val="16"/>
              </w:rPr>
              <w:t xml:space="preserve">, </w:t>
            </w:r>
            <w:r w:rsidRPr="006F0BC3">
              <w:rPr>
                <w:rFonts w:ascii="GHEA Grapalat" w:hAnsi="GHEA Grapalat" w:cs="Sylfaen"/>
                <w:sz w:val="16"/>
                <w:szCs w:val="16"/>
              </w:rPr>
              <w:t>պտղաբանական</w:t>
            </w:r>
            <w:r w:rsidRPr="006F0BC3">
              <w:rPr>
                <w:rFonts w:ascii="GHEA Grapalat" w:hAnsi="GHEA Grapalat" w:cs="Arial Armenian"/>
                <w:sz w:val="16"/>
                <w:szCs w:val="16"/>
              </w:rPr>
              <w:t xml:space="preserve"> I </w:t>
            </w:r>
            <w:r w:rsidRPr="006F0BC3">
              <w:rPr>
                <w:rFonts w:ascii="GHEA Grapalat" w:hAnsi="GHEA Grapalat" w:cs="Sylfaen"/>
                <w:sz w:val="16"/>
                <w:szCs w:val="16"/>
              </w:rPr>
              <w:t>խմբի</w:t>
            </w:r>
            <w:r w:rsidRPr="006F0BC3">
              <w:rPr>
                <w:rFonts w:ascii="GHEA Grapalat" w:hAnsi="GHEA Grapalat" w:cs="Arial Armenian"/>
                <w:sz w:val="16"/>
                <w:szCs w:val="16"/>
              </w:rPr>
              <w:t xml:space="preserve">, </w:t>
            </w:r>
            <w:r w:rsidRPr="006F0BC3">
              <w:rPr>
                <w:rFonts w:ascii="GHEA Grapalat" w:hAnsi="GHEA Grapalat" w:cs="Sylfaen"/>
                <w:sz w:val="16"/>
                <w:szCs w:val="16"/>
              </w:rPr>
              <w:t>Հայաստանիտարբերտեսակների</w:t>
            </w:r>
            <w:r w:rsidRPr="006F0BC3">
              <w:rPr>
                <w:rFonts w:ascii="GHEA Grapalat" w:hAnsi="GHEA Grapalat" w:cs="Arial Armenian"/>
                <w:sz w:val="16"/>
                <w:szCs w:val="16"/>
              </w:rPr>
              <w:t xml:space="preserve">, </w:t>
            </w:r>
            <w:r w:rsidRPr="006F0BC3">
              <w:rPr>
                <w:rFonts w:ascii="GHEA Grapalat" w:hAnsi="GHEA Grapalat" w:cs="Sylfaen"/>
                <w:sz w:val="16"/>
                <w:szCs w:val="16"/>
              </w:rPr>
              <w:t>նեղտրամագիծը</w:t>
            </w:r>
            <w:r w:rsidRPr="006F0BC3">
              <w:rPr>
                <w:rFonts w:ascii="GHEA Grapalat" w:hAnsi="GHEA Grapalat" w:cs="Arial Armenian"/>
                <w:sz w:val="16"/>
                <w:szCs w:val="16"/>
              </w:rPr>
              <w:t xml:space="preserve"> 5 </w:t>
            </w:r>
            <w:r w:rsidRPr="006F0BC3">
              <w:rPr>
                <w:rFonts w:ascii="GHEA Grapalat" w:hAnsi="GHEA Grapalat" w:cs="Sylfaen"/>
                <w:sz w:val="16"/>
                <w:szCs w:val="16"/>
              </w:rPr>
              <w:t>սմ</w:t>
            </w:r>
            <w:r w:rsidRPr="006F0BC3">
              <w:rPr>
                <w:rFonts w:ascii="GHEA Grapalat" w:hAnsi="GHEA Grapalat" w:cs="Arial Armenian"/>
                <w:sz w:val="16"/>
                <w:szCs w:val="16"/>
              </w:rPr>
              <w:t>-</w:t>
            </w:r>
            <w:r w:rsidRPr="006F0BC3">
              <w:rPr>
                <w:rFonts w:ascii="GHEA Grapalat" w:hAnsi="GHEA Grapalat" w:cs="Sylfaen"/>
                <w:sz w:val="16"/>
                <w:szCs w:val="16"/>
              </w:rPr>
              <w:t xml:space="preserve">իցոչպակաս, </w:t>
            </w:r>
            <w:r w:rsidRPr="006F0BC3">
              <w:rPr>
                <w:rFonts w:ascii="GHEA Grapalat" w:hAnsi="GHEA Grapalat"/>
                <w:sz w:val="16"/>
                <w:szCs w:val="16"/>
              </w:rPr>
              <w:t>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350</w:t>
            </w:r>
          </w:p>
        </w:tc>
        <w:tc>
          <w:tcPr>
            <w:tcW w:w="1276" w:type="dxa"/>
            <w:vAlign w:val="center"/>
          </w:tcPr>
          <w:p w:rsidR="00C709A4" w:rsidRDefault="00C709A4">
            <w:pPr>
              <w:jc w:val="center"/>
              <w:rPr>
                <w:rFonts w:ascii="Calibri" w:hAnsi="Calibri"/>
                <w:color w:val="000000"/>
              </w:rPr>
            </w:pPr>
            <w:r>
              <w:rPr>
                <w:rFonts w:ascii="Calibri" w:hAnsi="Calibri"/>
                <w:color w:val="000000"/>
              </w:rPr>
              <w:t>113750</w:t>
            </w:r>
          </w:p>
        </w:tc>
        <w:tc>
          <w:tcPr>
            <w:tcW w:w="992" w:type="dxa"/>
            <w:vAlign w:val="center"/>
          </w:tcPr>
          <w:p w:rsidR="00C709A4" w:rsidRDefault="00C709A4">
            <w:pPr>
              <w:jc w:val="center"/>
              <w:rPr>
                <w:rFonts w:ascii="Calibri" w:hAnsi="Calibri"/>
                <w:color w:val="000000"/>
              </w:rPr>
            </w:pPr>
            <w:r>
              <w:rPr>
                <w:rFonts w:ascii="Calibri" w:hAnsi="Calibri"/>
                <w:color w:val="000000"/>
              </w:rPr>
              <w:t>325</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C808C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C808C4">
              <w:rPr>
                <w:rFonts w:ascii="GHEA Grapalat" w:hAnsi="GHEA Grapalat"/>
                <w:b/>
                <w:sz w:val="16"/>
                <w:szCs w:val="16"/>
              </w:rPr>
              <w:t xml:space="preserve"> </w:t>
            </w:r>
            <w:r w:rsidRPr="004F74A4">
              <w:rPr>
                <w:rFonts w:ascii="GHEA Grapalat" w:hAnsi="GHEA Grapalat"/>
                <w:b/>
                <w:sz w:val="16"/>
                <w:szCs w:val="16"/>
              </w:rPr>
              <w:t>իրականացվում</w:t>
            </w:r>
            <w:r w:rsidRPr="00C808C4">
              <w:rPr>
                <w:rFonts w:ascii="GHEA Grapalat" w:hAnsi="GHEA Grapalat"/>
                <w:b/>
                <w:sz w:val="16"/>
                <w:szCs w:val="16"/>
              </w:rPr>
              <w:t xml:space="preserve"> </w:t>
            </w:r>
            <w:r w:rsidRPr="004F74A4">
              <w:rPr>
                <w:rFonts w:ascii="GHEA Grapalat" w:hAnsi="GHEA Grapalat"/>
                <w:b/>
                <w:sz w:val="16"/>
                <w:szCs w:val="16"/>
              </w:rPr>
              <w:t>է</w:t>
            </w:r>
            <w:r w:rsidRPr="00C808C4">
              <w:rPr>
                <w:rFonts w:ascii="GHEA Grapalat" w:hAnsi="GHEA Grapalat"/>
                <w:b/>
                <w:sz w:val="16"/>
                <w:szCs w:val="16"/>
              </w:rPr>
              <w:t xml:space="preserve">  </w:t>
            </w:r>
            <w:r w:rsidRPr="004F74A4">
              <w:rPr>
                <w:rFonts w:ascii="GHEA Grapalat" w:hAnsi="GHEA Grapalat"/>
                <w:b/>
                <w:sz w:val="16"/>
                <w:szCs w:val="16"/>
              </w:rPr>
              <w:t>Պայմանագիրն</w:t>
            </w:r>
            <w:r w:rsidRPr="00C808C4">
              <w:rPr>
                <w:rFonts w:ascii="GHEA Grapalat" w:hAnsi="GHEA Grapalat"/>
                <w:b/>
                <w:sz w:val="16"/>
                <w:szCs w:val="16"/>
              </w:rPr>
              <w:t xml:space="preserve"> </w:t>
            </w:r>
            <w:r w:rsidRPr="004F74A4">
              <w:rPr>
                <w:rFonts w:ascii="GHEA Grapalat" w:hAnsi="GHEA Grapalat"/>
                <w:b/>
                <w:sz w:val="16"/>
                <w:szCs w:val="16"/>
              </w:rPr>
              <w:t>ուժի</w:t>
            </w:r>
            <w:r w:rsidRPr="00C808C4">
              <w:rPr>
                <w:rFonts w:ascii="GHEA Grapalat" w:hAnsi="GHEA Grapalat"/>
                <w:b/>
                <w:sz w:val="16"/>
                <w:szCs w:val="16"/>
              </w:rPr>
              <w:t xml:space="preserve"> </w:t>
            </w:r>
            <w:r w:rsidRPr="004F74A4">
              <w:rPr>
                <w:rFonts w:ascii="GHEA Grapalat" w:hAnsi="GHEA Grapalat"/>
                <w:b/>
                <w:sz w:val="16"/>
                <w:szCs w:val="16"/>
              </w:rPr>
              <w:t>մեջ</w:t>
            </w:r>
            <w:r w:rsidRPr="00C808C4">
              <w:rPr>
                <w:rFonts w:ascii="GHEA Grapalat" w:hAnsi="GHEA Grapalat"/>
                <w:b/>
                <w:sz w:val="16"/>
                <w:szCs w:val="16"/>
              </w:rPr>
              <w:t xml:space="preserve"> </w:t>
            </w:r>
            <w:r w:rsidRPr="004F74A4">
              <w:rPr>
                <w:rFonts w:ascii="GHEA Grapalat" w:hAnsi="GHEA Grapalat"/>
                <w:b/>
                <w:sz w:val="16"/>
                <w:szCs w:val="16"/>
              </w:rPr>
              <w:t>մտնելու</w:t>
            </w:r>
            <w:r w:rsidRPr="00C808C4">
              <w:rPr>
                <w:rFonts w:ascii="GHEA Grapalat" w:hAnsi="GHEA Grapalat"/>
                <w:b/>
                <w:sz w:val="16"/>
                <w:szCs w:val="16"/>
              </w:rPr>
              <w:t xml:space="preserve"> </w:t>
            </w:r>
            <w:r w:rsidRPr="004F74A4">
              <w:rPr>
                <w:rFonts w:ascii="GHEA Grapalat" w:hAnsi="GHEA Grapalat"/>
                <w:b/>
                <w:sz w:val="16"/>
                <w:szCs w:val="16"/>
              </w:rPr>
              <w:t>օրվանից</w:t>
            </w:r>
            <w:r w:rsidRPr="00C808C4">
              <w:rPr>
                <w:rFonts w:ascii="GHEA Grapalat" w:hAnsi="GHEA Grapalat"/>
                <w:b/>
                <w:sz w:val="16"/>
                <w:szCs w:val="16"/>
              </w:rPr>
              <w:t xml:space="preserve"> </w:t>
            </w:r>
            <w:r w:rsidRPr="004F74A4">
              <w:rPr>
                <w:rFonts w:ascii="GHEA Grapalat" w:hAnsi="GHEA Grapalat"/>
                <w:b/>
                <w:sz w:val="16"/>
                <w:szCs w:val="16"/>
              </w:rPr>
              <w:t>մինչև</w:t>
            </w:r>
            <w:r w:rsidRPr="00C808C4">
              <w:rPr>
                <w:rFonts w:ascii="GHEA Grapalat" w:hAnsi="GHEA Grapalat"/>
                <w:b/>
                <w:sz w:val="16"/>
                <w:szCs w:val="16"/>
              </w:rPr>
              <w:t xml:space="preserve"> </w:t>
            </w:r>
            <w:r w:rsidRPr="004F74A4">
              <w:rPr>
                <w:rFonts w:ascii="GHEA Grapalat" w:hAnsi="GHEA Grapalat"/>
                <w:b/>
                <w:sz w:val="16"/>
                <w:szCs w:val="16"/>
              </w:rPr>
              <w:t>դասապրոցեսի</w:t>
            </w:r>
            <w:r w:rsidRPr="00C808C4">
              <w:rPr>
                <w:rFonts w:ascii="GHEA Grapalat" w:hAnsi="GHEA Grapalat"/>
                <w:b/>
                <w:sz w:val="16"/>
                <w:szCs w:val="16"/>
              </w:rPr>
              <w:t xml:space="preserve"> </w:t>
            </w:r>
            <w:r w:rsidRPr="004F74A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14</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15333100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Տոմատի</w:t>
            </w:r>
            <w:r w:rsidRPr="002E51D7">
              <w:rPr>
                <w:rFonts w:ascii="Calibri" w:hAnsi="Calibri" w:cs="Calibri"/>
                <w:color w:val="000000"/>
                <w:sz w:val="20"/>
              </w:rPr>
              <w:t xml:space="preserve"> </w:t>
            </w:r>
            <w:r w:rsidRPr="002E51D7">
              <w:rPr>
                <w:rFonts w:ascii="Sylfaen" w:hAnsi="Sylfaen" w:cs="Sylfaen"/>
                <w:color w:val="000000"/>
                <w:sz w:val="20"/>
              </w:rPr>
              <w:lastRenderedPageBreak/>
              <w:t>մածուկ</w:t>
            </w:r>
          </w:p>
        </w:tc>
        <w:tc>
          <w:tcPr>
            <w:tcW w:w="4394" w:type="dxa"/>
            <w:vAlign w:val="center"/>
          </w:tcPr>
          <w:p w:rsidR="00C709A4" w:rsidRPr="00FE0D27" w:rsidRDefault="00C709A4" w:rsidP="003A6C1B">
            <w:pPr>
              <w:spacing w:before="100" w:beforeAutospacing="1" w:after="100" w:afterAutospacing="1"/>
              <w:jc w:val="center"/>
              <w:rPr>
                <w:rFonts w:ascii="GHEA Grapalat" w:hAnsi="GHEA Grapalat" w:cs="Sylfaen"/>
                <w:color w:val="000000"/>
                <w:sz w:val="16"/>
                <w:szCs w:val="16"/>
                <w:lang w:val="af-ZA"/>
              </w:rPr>
            </w:pPr>
            <w:r w:rsidRPr="004F74A4">
              <w:rPr>
                <w:rFonts w:ascii="GHEA Grapalat" w:hAnsi="GHEA Grapalat"/>
                <w:b/>
                <w:i/>
                <w:sz w:val="14"/>
                <w:szCs w:val="14"/>
                <w:lang w:val="af-ZA"/>
              </w:rPr>
              <w:lastRenderedPageBreak/>
              <w:t>Բարձր տեսակի, ապակե տարաներով, փաթեթավորումը` մինչև 10 դմ3 տարողությամբ: Անվտանգությունը` N 2-III-4.9-</w:t>
            </w:r>
            <w:r w:rsidRPr="004F74A4">
              <w:rPr>
                <w:rFonts w:ascii="GHEA Grapalat" w:hAnsi="GHEA Grapalat"/>
                <w:b/>
                <w:i/>
                <w:sz w:val="14"/>
                <w:szCs w:val="14"/>
                <w:lang w:val="af-ZA"/>
              </w:rPr>
              <w:lastRenderedPageBreak/>
              <w:t xml:space="preserve">01-2010 հիգիենիկ նորմատիվների և «Սննդամթերքի անվտանգության մասին» ՀՀ օրենքի 8-րդ հոդվածի </w:t>
            </w:r>
            <w:r w:rsidRPr="00C16156">
              <w:rPr>
                <w:rFonts w:ascii="GHEA Grapalat" w:hAnsi="GHEA Grapalat"/>
                <w:b/>
                <w:i/>
                <w:sz w:val="14"/>
                <w:szCs w:val="14"/>
                <w:lang w:val="ru-RU"/>
              </w:rPr>
              <w:t>օր</w:t>
            </w:r>
            <w:r w:rsidRPr="00FE0D27">
              <w:rPr>
                <w:rFonts w:ascii="GHEA Grapalat" w:hAnsi="GHEA Grapalat"/>
                <w:b/>
                <w:i/>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lastRenderedPageBreak/>
              <w:t>կգ</w:t>
            </w:r>
          </w:p>
        </w:tc>
        <w:tc>
          <w:tcPr>
            <w:tcW w:w="850" w:type="dxa"/>
            <w:vAlign w:val="center"/>
          </w:tcPr>
          <w:p w:rsidR="00C709A4" w:rsidRDefault="00C709A4">
            <w:pPr>
              <w:jc w:val="center"/>
              <w:rPr>
                <w:rFonts w:ascii="Calibri" w:hAnsi="Calibri"/>
                <w:color w:val="000000"/>
              </w:rPr>
            </w:pPr>
            <w:r>
              <w:rPr>
                <w:rFonts w:ascii="Calibri" w:hAnsi="Calibri"/>
                <w:color w:val="000000"/>
              </w:rPr>
              <w:t>1300</w:t>
            </w:r>
          </w:p>
        </w:tc>
        <w:tc>
          <w:tcPr>
            <w:tcW w:w="1276" w:type="dxa"/>
            <w:vAlign w:val="center"/>
          </w:tcPr>
          <w:p w:rsidR="00C709A4" w:rsidRDefault="00C709A4">
            <w:pPr>
              <w:jc w:val="center"/>
              <w:rPr>
                <w:rFonts w:ascii="Calibri" w:hAnsi="Calibri"/>
                <w:color w:val="000000"/>
              </w:rPr>
            </w:pPr>
            <w:r>
              <w:rPr>
                <w:rFonts w:ascii="Calibri" w:hAnsi="Calibri"/>
                <w:color w:val="000000"/>
              </w:rPr>
              <w:t>54600</w:t>
            </w:r>
          </w:p>
        </w:tc>
        <w:tc>
          <w:tcPr>
            <w:tcW w:w="992" w:type="dxa"/>
            <w:vAlign w:val="center"/>
          </w:tcPr>
          <w:p w:rsidR="00C709A4" w:rsidRDefault="00C709A4">
            <w:pPr>
              <w:jc w:val="center"/>
              <w:rPr>
                <w:rFonts w:ascii="Calibri" w:hAnsi="Calibri"/>
                <w:color w:val="000000"/>
              </w:rPr>
            </w:pPr>
            <w:r>
              <w:rPr>
                <w:rFonts w:ascii="Calibri" w:hAnsi="Calibri"/>
                <w:color w:val="000000"/>
              </w:rPr>
              <w:t>42</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lastRenderedPageBreak/>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lastRenderedPageBreak/>
              <w:t xml:space="preserve">Ըստ </w:t>
            </w:r>
            <w:r w:rsidRPr="00E5677F">
              <w:rPr>
                <w:rFonts w:ascii="GHEA Grapalat" w:hAnsi="GHEA Grapalat" w:cs="Calibri"/>
                <w:b/>
                <w:color w:val="000000"/>
                <w:sz w:val="16"/>
                <w:szCs w:val="16"/>
              </w:rPr>
              <w:lastRenderedPageBreak/>
              <w:t>պահանջի</w:t>
            </w:r>
          </w:p>
        </w:tc>
        <w:tc>
          <w:tcPr>
            <w:tcW w:w="1984" w:type="dxa"/>
            <w:vAlign w:val="center"/>
          </w:tcPr>
          <w:p w:rsidR="00C709A4" w:rsidRPr="00C808C4" w:rsidRDefault="00C709A4" w:rsidP="00E635F1">
            <w:pPr>
              <w:jc w:val="center"/>
              <w:rPr>
                <w:rFonts w:ascii="GHEA Grapalat" w:hAnsi="GHEA Grapalat"/>
                <w:b/>
                <w:sz w:val="16"/>
                <w:szCs w:val="16"/>
              </w:rPr>
            </w:pPr>
            <w:r w:rsidRPr="004F74A4">
              <w:rPr>
                <w:rFonts w:ascii="GHEA Grapalat" w:hAnsi="GHEA Grapalat"/>
                <w:b/>
                <w:sz w:val="16"/>
                <w:szCs w:val="16"/>
              </w:rPr>
              <w:lastRenderedPageBreak/>
              <w:t>Մատակարարումն</w:t>
            </w:r>
            <w:r w:rsidRPr="00C808C4">
              <w:rPr>
                <w:rFonts w:ascii="GHEA Grapalat" w:hAnsi="GHEA Grapalat"/>
                <w:b/>
                <w:sz w:val="16"/>
                <w:szCs w:val="16"/>
              </w:rPr>
              <w:t xml:space="preserve"> </w:t>
            </w:r>
            <w:r w:rsidRPr="004F74A4">
              <w:rPr>
                <w:rFonts w:ascii="GHEA Grapalat" w:hAnsi="GHEA Grapalat"/>
                <w:b/>
                <w:sz w:val="16"/>
                <w:szCs w:val="16"/>
              </w:rPr>
              <w:lastRenderedPageBreak/>
              <w:t>իրականացվում</w:t>
            </w:r>
            <w:r w:rsidRPr="00C808C4">
              <w:rPr>
                <w:rFonts w:ascii="GHEA Grapalat" w:hAnsi="GHEA Grapalat"/>
                <w:b/>
                <w:sz w:val="16"/>
                <w:szCs w:val="16"/>
              </w:rPr>
              <w:t xml:space="preserve"> </w:t>
            </w:r>
            <w:r w:rsidRPr="004F74A4">
              <w:rPr>
                <w:rFonts w:ascii="GHEA Grapalat" w:hAnsi="GHEA Grapalat"/>
                <w:b/>
                <w:sz w:val="16"/>
                <w:szCs w:val="16"/>
              </w:rPr>
              <w:t>է</w:t>
            </w:r>
            <w:r w:rsidRPr="00C808C4">
              <w:rPr>
                <w:rFonts w:ascii="GHEA Grapalat" w:hAnsi="GHEA Grapalat"/>
                <w:b/>
                <w:sz w:val="16"/>
                <w:szCs w:val="16"/>
              </w:rPr>
              <w:t xml:space="preserve">  </w:t>
            </w:r>
            <w:r w:rsidRPr="004F74A4">
              <w:rPr>
                <w:rFonts w:ascii="GHEA Grapalat" w:hAnsi="GHEA Grapalat"/>
                <w:b/>
                <w:sz w:val="16"/>
                <w:szCs w:val="16"/>
              </w:rPr>
              <w:t>Պայմանագիրն</w:t>
            </w:r>
            <w:r w:rsidRPr="00C808C4">
              <w:rPr>
                <w:rFonts w:ascii="GHEA Grapalat" w:hAnsi="GHEA Grapalat"/>
                <w:b/>
                <w:sz w:val="16"/>
                <w:szCs w:val="16"/>
              </w:rPr>
              <w:t xml:space="preserve"> </w:t>
            </w:r>
            <w:r w:rsidRPr="004F74A4">
              <w:rPr>
                <w:rFonts w:ascii="GHEA Grapalat" w:hAnsi="GHEA Grapalat"/>
                <w:b/>
                <w:sz w:val="16"/>
                <w:szCs w:val="16"/>
              </w:rPr>
              <w:t>ուժի</w:t>
            </w:r>
            <w:r w:rsidRPr="00C808C4">
              <w:rPr>
                <w:rFonts w:ascii="GHEA Grapalat" w:hAnsi="GHEA Grapalat"/>
                <w:b/>
                <w:sz w:val="16"/>
                <w:szCs w:val="16"/>
              </w:rPr>
              <w:t xml:space="preserve"> </w:t>
            </w:r>
            <w:r w:rsidRPr="004F74A4">
              <w:rPr>
                <w:rFonts w:ascii="GHEA Grapalat" w:hAnsi="GHEA Grapalat"/>
                <w:b/>
                <w:sz w:val="16"/>
                <w:szCs w:val="16"/>
              </w:rPr>
              <w:t>մեջ</w:t>
            </w:r>
            <w:r w:rsidRPr="00C808C4">
              <w:rPr>
                <w:rFonts w:ascii="GHEA Grapalat" w:hAnsi="GHEA Grapalat"/>
                <w:b/>
                <w:sz w:val="16"/>
                <w:szCs w:val="16"/>
              </w:rPr>
              <w:t xml:space="preserve"> </w:t>
            </w:r>
            <w:r w:rsidRPr="004F74A4">
              <w:rPr>
                <w:rFonts w:ascii="GHEA Grapalat" w:hAnsi="GHEA Grapalat"/>
                <w:b/>
                <w:sz w:val="16"/>
                <w:szCs w:val="16"/>
              </w:rPr>
              <w:t>մտնելու</w:t>
            </w:r>
            <w:r w:rsidRPr="00C808C4">
              <w:rPr>
                <w:rFonts w:ascii="GHEA Grapalat" w:hAnsi="GHEA Grapalat"/>
                <w:b/>
                <w:sz w:val="16"/>
                <w:szCs w:val="16"/>
              </w:rPr>
              <w:t xml:space="preserve"> </w:t>
            </w:r>
            <w:r w:rsidRPr="004F74A4">
              <w:rPr>
                <w:rFonts w:ascii="GHEA Grapalat" w:hAnsi="GHEA Grapalat"/>
                <w:b/>
                <w:sz w:val="16"/>
                <w:szCs w:val="16"/>
              </w:rPr>
              <w:t>օրվանից</w:t>
            </w:r>
            <w:r w:rsidRPr="00C808C4">
              <w:rPr>
                <w:rFonts w:ascii="GHEA Grapalat" w:hAnsi="GHEA Grapalat"/>
                <w:b/>
                <w:sz w:val="16"/>
                <w:szCs w:val="16"/>
              </w:rPr>
              <w:t xml:space="preserve"> </w:t>
            </w:r>
            <w:r w:rsidRPr="004F74A4">
              <w:rPr>
                <w:rFonts w:ascii="GHEA Grapalat" w:hAnsi="GHEA Grapalat"/>
                <w:b/>
                <w:sz w:val="16"/>
                <w:szCs w:val="16"/>
              </w:rPr>
              <w:t>մինչև</w:t>
            </w:r>
            <w:r w:rsidRPr="00C808C4">
              <w:rPr>
                <w:rFonts w:ascii="GHEA Grapalat" w:hAnsi="GHEA Grapalat"/>
                <w:b/>
                <w:sz w:val="16"/>
                <w:szCs w:val="16"/>
              </w:rPr>
              <w:t xml:space="preserve"> </w:t>
            </w:r>
            <w:r w:rsidRPr="004F74A4">
              <w:rPr>
                <w:rFonts w:ascii="GHEA Grapalat" w:hAnsi="GHEA Grapalat"/>
                <w:b/>
                <w:sz w:val="16"/>
                <w:szCs w:val="16"/>
              </w:rPr>
              <w:t>դասապրոցեսի</w:t>
            </w:r>
            <w:r w:rsidRPr="00C808C4">
              <w:rPr>
                <w:rFonts w:ascii="GHEA Grapalat" w:hAnsi="GHEA Grapalat"/>
                <w:b/>
                <w:sz w:val="16"/>
                <w:szCs w:val="16"/>
              </w:rPr>
              <w:t xml:space="preserve"> </w:t>
            </w:r>
            <w:r w:rsidRPr="004F74A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lastRenderedPageBreak/>
              <w:t>15</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15412200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Բուսական</w:t>
            </w:r>
            <w:r w:rsidRPr="002E51D7">
              <w:rPr>
                <w:rFonts w:ascii="Calibri" w:hAnsi="Calibri" w:cs="Calibri"/>
                <w:color w:val="000000"/>
                <w:sz w:val="20"/>
              </w:rPr>
              <w:t xml:space="preserve"> </w:t>
            </w:r>
            <w:r w:rsidRPr="002E51D7">
              <w:rPr>
                <w:rFonts w:ascii="Sylfaen" w:hAnsi="Sylfaen" w:cs="Sylfaen"/>
                <w:color w:val="000000"/>
                <w:sz w:val="20"/>
              </w:rPr>
              <w:t>յուղ</w:t>
            </w:r>
          </w:p>
        </w:tc>
        <w:tc>
          <w:tcPr>
            <w:tcW w:w="4394" w:type="dxa"/>
            <w:vAlign w:val="center"/>
          </w:tcPr>
          <w:p w:rsidR="00C709A4" w:rsidRPr="00FE0D27" w:rsidRDefault="00C709A4" w:rsidP="003A6C1B">
            <w:pPr>
              <w:spacing w:before="100" w:beforeAutospacing="1" w:after="100" w:afterAutospacing="1"/>
              <w:jc w:val="center"/>
              <w:rPr>
                <w:rFonts w:ascii="GHEA Grapalat" w:hAnsi="GHEA Grapalat" w:cs="Sylfaen"/>
                <w:color w:val="000000"/>
                <w:sz w:val="16"/>
                <w:szCs w:val="16"/>
                <w:lang w:val="af-ZA"/>
              </w:rPr>
            </w:pPr>
            <w:r w:rsidRPr="004F74A4">
              <w:rPr>
                <w:rFonts w:ascii="GHEA Grapalat" w:hAnsi="GHEA Grapalat" w:cs="Sylfaen"/>
                <w:b/>
                <w:i/>
                <w:color w:val="000000"/>
                <w:sz w:val="14"/>
                <w:szCs w:val="14"/>
              </w:rPr>
              <w:t>Պատրաստված</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արևածաղկի</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սերմերի</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լուծամզման</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և</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ճզմման</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եղանակով</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բարձր</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տեսակի</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զտված</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հոտազերծված։</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Անվտանգությունը՝</w:t>
            </w:r>
            <w:r w:rsidRPr="004F74A4">
              <w:rPr>
                <w:rFonts w:ascii="GHEA Grapalat" w:hAnsi="GHEA Grapalat" w:cs="Sylfaen"/>
                <w:b/>
                <w:i/>
                <w:color w:val="000000"/>
                <w:sz w:val="14"/>
                <w:szCs w:val="14"/>
                <w:lang w:val="af-ZA"/>
              </w:rPr>
              <w:t xml:space="preserve"> N 2-III-4.9-01-2010 </w:t>
            </w:r>
            <w:r w:rsidRPr="004F74A4">
              <w:rPr>
                <w:rFonts w:ascii="GHEA Grapalat" w:hAnsi="GHEA Grapalat" w:cs="Sylfaen"/>
                <w:b/>
                <w:i/>
                <w:color w:val="000000"/>
                <w:sz w:val="14"/>
                <w:szCs w:val="14"/>
              </w:rPr>
              <w:t>հիգիենիկ</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նորմատիվների</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մակնշումը</w:t>
            </w:r>
            <w:proofErr w:type="gramStart"/>
            <w:r w:rsidRPr="004F74A4">
              <w:rPr>
                <w:rFonts w:ascii="GHEA Grapalat" w:hAnsi="GHEA Grapalat" w:cs="Sylfaen"/>
                <w:b/>
                <w:i/>
                <w:color w:val="000000"/>
                <w:sz w:val="14"/>
                <w:szCs w:val="14"/>
                <w:lang w:val="af-ZA"/>
              </w:rPr>
              <w:t>`  “</w:t>
            </w:r>
            <w:proofErr w:type="gramEnd"/>
            <w:r w:rsidRPr="004F74A4">
              <w:rPr>
                <w:rFonts w:ascii="GHEA Grapalat" w:hAnsi="GHEA Grapalat" w:cs="Sylfaen"/>
                <w:b/>
                <w:i/>
                <w:color w:val="000000"/>
                <w:sz w:val="14"/>
                <w:szCs w:val="14"/>
              </w:rPr>
              <w:t>Սննդամթերքի</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անվտանգության</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մասին</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ՀՀ</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օրենքի</w:t>
            </w:r>
            <w:r w:rsidRPr="004F74A4">
              <w:rPr>
                <w:rFonts w:ascii="GHEA Grapalat" w:hAnsi="GHEA Grapalat" w:cs="Sylfaen"/>
                <w:b/>
                <w:i/>
                <w:color w:val="000000"/>
                <w:sz w:val="14"/>
                <w:szCs w:val="14"/>
                <w:lang w:val="af-ZA"/>
              </w:rPr>
              <w:t xml:space="preserve"> 8-</w:t>
            </w:r>
            <w:r w:rsidRPr="004F74A4">
              <w:rPr>
                <w:rFonts w:ascii="GHEA Grapalat" w:hAnsi="GHEA Grapalat" w:cs="Sylfaen"/>
                <w:b/>
                <w:i/>
                <w:color w:val="000000"/>
                <w:sz w:val="14"/>
                <w:szCs w:val="14"/>
              </w:rPr>
              <w:t>րդ</w:t>
            </w:r>
            <w:r w:rsidRPr="004F74A4">
              <w:rPr>
                <w:rFonts w:ascii="GHEA Grapalat" w:hAnsi="GHEA Grapalat" w:cs="Sylfaen"/>
                <w:b/>
                <w:i/>
                <w:color w:val="000000"/>
                <w:sz w:val="14"/>
                <w:szCs w:val="14"/>
                <w:lang w:val="af-ZA"/>
              </w:rPr>
              <w:t xml:space="preserve"> </w:t>
            </w:r>
            <w:r w:rsidRPr="004F74A4">
              <w:rPr>
                <w:rFonts w:ascii="GHEA Grapalat" w:hAnsi="GHEA Grapalat" w:cs="Sylfaen"/>
                <w:b/>
                <w:i/>
                <w:color w:val="000000"/>
                <w:sz w:val="14"/>
                <w:szCs w:val="14"/>
              </w:rPr>
              <w:t>հոդվածի։Չափածրարումը           մեկ լիտրանոց պոլիեթիլենային տարաներով: Պիտանելիության մնացորդային ժամկետը</w:t>
            </w:r>
            <w:r w:rsidRPr="00C16156">
              <w:rPr>
                <w:rFonts w:ascii="GHEA Grapalat" w:hAnsi="GHEA Grapalat"/>
                <w:b/>
                <w:i/>
                <w:sz w:val="14"/>
                <w:szCs w:val="14"/>
                <w:lang w:val="af-ZA"/>
              </w:rPr>
              <w:t>:</w:t>
            </w:r>
            <w:r w:rsidRPr="004F74A4">
              <w:rPr>
                <w:rFonts w:ascii="GHEA Grapalat" w:hAnsi="GHEA Grapalat" w:cs="Sylfaen"/>
                <w:b/>
                <w:i/>
                <w:color w:val="000000"/>
                <w:sz w:val="14"/>
                <w:szCs w:val="14"/>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լիտր</w:t>
            </w:r>
          </w:p>
        </w:tc>
        <w:tc>
          <w:tcPr>
            <w:tcW w:w="850" w:type="dxa"/>
            <w:vAlign w:val="center"/>
          </w:tcPr>
          <w:p w:rsidR="00C709A4" w:rsidRDefault="00C709A4">
            <w:pPr>
              <w:jc w:val="center"/>
              <w:rPr>
                <w:rFonts w:ascii="Calibri" w:hAnsi="Calibri"/>
                <w:color w:val="000000"/>
              </w:rPr>
            </w:pPr>
            <w:r>
              <w:rPr>
                <w:rFonts w:ascii="Calibri" w:hAnsi="Calibri"/>
                <w:color w:val="000000"/>
              </w:rPr>
              <w:t>750</w:t>
            </w:r>
          </w:p>
        </w:tc>
        <w:tc>
          <w:tcPr>
            <w:tcW w:w="1276" w:type="dxa"/>
            <w:vAlign w:val="center"/>
          </w:tcPr>
          <w:p w:rsidR="00C709A4" w:rsidRDefault="00C709A4">
            <w:pPr>
              <w:jc w:val="center"/>
              <w:rPr>
                <w:rFonts w:ascii="Calibri" w:hAnsi="Calibri"/>
                <w:color w:val="000000"/>
              </w:rPr>
            </w:pPr>
            <w:r>
              <w:rPr>
                <w:rFonts w:ascii="Calibri" w:hAnsi="Calibri"/>
                <w:color w:val="000000"/>
              </w:rPr>
              <w:t>177750</w:t>
            </w:r>
          </w:p>
        </w:tc>
        <w:tc>
          <w:tcPr>
            <w:tcW w:w="992" w:type="dxa"/>
            <w:vAlign w:val="center"/>
          </w:tcPr>
          <w:p w:rsidR="00C709A4" w:rsidRDefault="00C709A4">
            <w:pPr>
              <w:jc w:val="center"/>
              <w:rPr>
                <w:rFonts w:ascii="Calibri" w:hAnsi="Calibri"/>
                <w:color w:val="000000"/>
              </w:rPr>
            </w:pPr>
            <w:r>
              <w:rPr>
                <w:rFonts w:ascii="Calibri" w:hAnsi="Calibri"/>
                <w:color w:val="000000"/>
              </w:rPr>
              <w:t>237</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C808C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C808C4">
              <w:rPr>
                <w:rFonts w:ascii="GHEA Grapalat" w:hAnsi="GHEA Grapalat"/>
                <w:b/>
                <w:sz w:val="16"/>
                <w:szCs w:val="16"/>
              </w:rPr>
              <w:t xml:space="preserve"> </w:t>
            </w:r>
            <w:r w:rsidRPr="004F74A4">
              <w:rPr>
                <w:rFonts w:ascii="GHEA Grapalat" w:hAnsi="GHEA Grapalat"/>
                <w:b/>
                <w:sz w:val="16"/>
                <w:szCs w:val="16"/>
              </w:rPr>
              <w:t>իրականացվում</w:t>
            </w:r>
            <w:r w:rsidRPr="00C808C4">
              <w:rPr>
                <w:rFonts w:ascii="GHEA Grapalat" w:hAnsi="GHEA Grapalat"/>
                <w:b/>
                <w:sz w:val="16"/>
                <w:szCs w:val="16"/>
              </w:rPr>
              <w:t xml:space="preserve"> </w:t>
            </w:r>
            <w:r w:rsidRPr="004F74A4">
              <w:rPr>
                <w:rFonts w:ascii="GHEA Grapalat" w:hAnsi="GHEA Grapalat"/>
                <w:b/>
                <w:sz w:val="16"/>
                <w:szCs w:val="16"/>
              </w:rPr>
              <w:t>է</w:t>
            </w:r>
            <w:r w:rsidRPr="00C808C4">
              <w:rPr>
                <w:rFonts w:ascii="GHEA Grapalat" w:hAnsi="GHEA Grapalat"/>
                <w:b/>
                <w:sz w:val="16"/>
                <w:szCs w:val="16"/>
              </w:rPr>
              <w:t xml:space="preserve">  </w:t>
            </w:r>
            <w:r w:rsidRPr="004F74A4">
              <w:rPr>
                <w:rFonts w:ascii="GHEA Grapalat" w:hAnsi="GHEA Grapalat"/>
                <w:b/>
                <w:sz w:val="16"/>
                <w:szCs w:val="16"/>
              </w:rPr>
              <w:t>Պայմանագիրն</w:t>
            </w:r>
            <w:r w:rsidRPr="00C808C4">
              <w:rPr>
                <w:rFonts w:ascii="GHEA Grapalat" w:hAnsi="GHEA Grapalat"/>
                <w:b/>
                <w:sz w:val="16"/>
                <w:szCs w:val="16"/>
              </w:rPr>
              <w:t xml:space="preserve"> </w:t>
            </w:r>
            <w:r w:rsidRPr="004F74A4">
              <w:rPr>
                <w:rFonts w:ascii="GHEA Grapalat" w:hAnsi="GHEA Grapalat"/>
                <w:b/>
                <w:sz w:val="16"/>
                <w:szCs w:val="16"/>
              </w:rPr>
              <w:t>ուժի</w:t>
            </w:r>
            <w:r w:rsidRPr="00C808C4">
              <w:rPr>
                <w:rFonts w:ascii="GHEA Grapalat" w:hAnsi="GHEA Grapalat"/>
                <w:b/>
                <w:sz w:val="16"/>
                <w:szCs w:val="16"/>
              </w:rPr>
              <w:t xml:space="preserve"> </w:t>
            </w:r>
            <w:r w:rsidRPr="004F74A4">
              <w:rPr>
                <w:rFonts w:ascii="GHEA Grapalat" w:hAnsi="GHEA Grapalat"/>
                <w:b/>
                <w:sz w:val="16"/>
                <w:szCs w:val="16"/>
              </w:rPr>
              <w:t>մեջ</w:t>
            </w:r>
            <w:r w:rsidRPr="00C808C4">
              <w:rPr>
                <w:rFonts w:ascii="GHEA Grapalat" w:hAnsi="GHEA Grapalat"/>
                <w:b/>
                <w:sz w:val="16"/>
                <w:szCs w:val="16"/>
              </w:rPr>
              <w:t xml:space="preserve"> </w:t>
            </w:r>
            <w:r w:rsidRPr="004F74A4">
              <w:rPr>
                <w:rFonts w:ascii="GHEA Grapalat" w:hAnsi="GHEA Grapalat"/>
                <w:b/>
                <w:sz w:val="16"/>
                <w:szCs w:val="16"/>
              </w:rPr>
              <w:t>մտնելու</w:t>
            </w:r>
            <w:r w:rsidRPr="00C808C4">
              <w:rPr>
                <w:rFonts w:ascii="GHEA Grapalat" w:hAnsi="GHEA Grapalat"/>
                <w:b/>
                <w:sz w:val="16"/>
                <w:szCs w:val="16"/>
              </w:rPr>
              <w:t xml:space="preserve"> </w:t>
            </w:r>
            <w:r w:rsidRPr="004F74A4">
              <w:rPr>
                <w:rFonts w:ascii="GHEA Grapalat" w:hAnsi="GHEA Grapalat"/>
                <w:b/>
                <w:sz w:val="16"/>
                <w:szCs w:val="16"/>
              </w:rPr>
              <w:t>օրվանից</w:t>
            </w:r>
            <w:r w:rsidRPr="00C808C4">
              <w:rPr>
                <w:rFonts w:ascii="GHEA Grapalat" w:hAnsi="GHEA Grapalat"/>
                <w:b/>
                <w:sz w:val="16"/>
                <w:szCs w:val="16"/>
              </w:rPr>
              <w:t xml:space="preserve"> </w:t>
            </w:r>
            <w:r w:rsidRPr="004F74A4">
              <w:rPr>
                <w:rFonts w:ascii="GHEA Grapalat" w:hAnsi="GHEA Grapalat"/>
                <w:b/>
                <w:sz w:val="16"/>
                <w:szCs w:val="16"/>
              </w:rPr>
              <w:t>մինչև</w:t>
            </w:r>
            <w:r w:rsidRPr="00C808C4">
              <w:rPr>
                <w:rFonts w:ascii="GHEA Grapalat" w:hAnsi="GHEA Grapalat"/>
                <w:b/>
                <w:sz w:val="16"/>
                <w:szCs w:val="16"/>
              </w:rPr>
              <w:t xml:space="preserve"> </w:t>
            </w:r>
            <w:r w:rsidRPr="004F74A4">
              <w:rPr>
                <w:rFonts w:ascii="GHEA Grapalat" w:hAnsi="GHEA Grapalat"/>
                <w:b/>
                <w:sz w:val="16"/>
                <w:szCs w:val="16"/>
              </w:rPr>
              <w:t>դասապրոցեսի</w:t>
            </w:r>
            <w:r w:rsidRPr="00C808C4">
              <w:rPr>
                <w:rFonts w:ascii="GHEA Grapalat" w:hAnsi="GHEA Grapalat"/>
                <w:b/>
                <w:sz w:val="16"/>
                <w:szCs w:val="16"/>
              </w:rPr>
              <w:t xml:space="preserve"> </w:t>
            </w:r>
            <w:r w:rsidRPr="004F74A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16</w:t>
            </w:r>
          </w:p>
        </w:tc>
        <w:tc>
          <w:tcPr>
            <w:tcW w:w="1418" w:type="dxa"/>
            <w:vAlign w:val="center"/>
          </w:tcPr>
          <w:p w:rsidR="00C709A4" w:rsidRPr="00720ED4" w:rsidRDefault="00C709A4">
            <w:pPr>
              <w:jc w:val="center"/>
              <w:rPr>
                <w:rFonts w:ascii="GHEA Grapalat" w:hAnsi="GHEA Grapalat"/>
                <w:b/>
                <w:color w:val="000000"/>
                <w:sz w:val="22"/>
                <w:szCs w:val="22"/>
              </w:rPr>
            </w:pPr>
            <w:r w:rsidRPr="00720ED4">
              <w:rPr>
                <w:rFonts w:ascii="GHEA Grapalat" w:hAnsi="GHEA Grapalat"/>
                <w:b/>
                <w:color w:val="000000"/>
                <w:sz w:val="22"/>
                <w:szCs w:val="22"/>
              </w:rPr>
              <w:t>15512000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Թթվասեր</w:t>
            </w:r>
          </w:p>
        </w:tc>
        <w:tc>
          <w:tcPr>
            <w:tcW w:w="4394" w:type="dxa"/>
            <w:vAlign w:val="center"/>
          </w:tcPr>
          <w:p w:rsidR="00C709A4" w:rsidRPr="00152917" w:rsidRDefault="00C709A4" w:rsidP="003A6C1B">
            <w:pPr>
              <w:spacing w:before="100" w:beforeAutospacing="1" w:after="100" w:afterAutospacing="1"/>
              <w:jc w:val="center"/>
              <w:rPr>
                <w:rFonts w:ascii="GHEA Grapalat" w:hAnsi="GHEA Grapalat" w:cs="Sylfaen"/>
                <w:color w:val="000000"/>
                <w:sz w:val="16"/>
                <w:szCs w:val="16"/>
                <w:lang w:val="af-ZA"/>
              </w:rPr>
            </w:pPr>
            <w:r w:rsidRPr="006F0BC3">
              <w:rPr>
                <w:rFonts w:ascii="GHEA Grapalat" w:hAnsi="GHEA Grapalat"/>
                <w:color w:val="000000"/>
                <w:sz w:val="16"/>
                <w:szCs w:val="16"/>
              </w:rPr>
              <w:t xml:space="preserve">Թարմ կովի կաթից, յուղայնությունը` </w:t>
            </w:r>
            <w:r w:rsidR="0026216D">
              <w:rPr>
                <w:rFonts w:ascii="GHEA Grapalat" w:hAnsi="GHEA Grapalat"/>
                <w:color w:val="000000"/>
                <w:sz w:val="16"/>
                <w:szCs w:val="16"/>
              </w:rPr>
              <w:t>20</w:t>
            </w:r>
            <w:r w:rsidRPr="006F0BC3">
              <w:rPr>
                <w:rFonts w:ascii="GHEA Grapalat" w:hAnsi="GHEA Grapalat"/>
                <w:color w:val="000000"/>
                <w:sz w:val="16"/>
                <w:szCs w:val="16"/>
              </w:rPr>
              <w:t>%, թթվայնությունը` 65-100 0T, 4</w:t>
            </w:r>
            <w:r w:rsidRPr="006F0BC3">
              <w:rPr>
                <w:rFonts w:ascii="GHEA Grapalat" w:hAnsi="GHEA Grapalat"/>
                <w:color w:val="000000"/>
                <w:sz w:val="16"/>
                <w:szCs w:val="16"/>
                <w:lang w:val="hy-AM"/>
              </w:rPr>
              <w:t>0</w:t>
            </w:r>
            <w:r w:rsidRPr="006F0BC3">
              <w:rPr>
                <w:rFonts w:ascii="GHEA Grapalat" w:hAnsi="GHEA Grapalat"/>
                <w:color w:val="000000"/>
                <w:sz w:val="16"/>
                <w:szCs w:val="16"/>
              </w:rPr>
              <w:t xml:space="preserve">0գ։ </w:t>
            </w:r>
            <w:r w:rsidRPr="006F0BC3">
              <w:rPr>
                <w:rFonts w:ascii="GHEA Grapalat" w:hAnsi="GHEA Grapalat"/>
                <w:color w:val="000000"/>
                <w:sz w:val="16"/>
                <w:szCs w:val="16"/>
                <w:lang w:val="hy-AM"/>
              </w:rPr>
              <w:t xml:space="preserve">ապակե կամ պլաստմասե տարաներով։ </w:t>
            </w:r>
            <w:r w:rsidRPr="006F0BC3">
              <w:rPr>
                <w:rFonts w:ascii="GHEA Grapalat" w:hAnsi="GHEA Grapalat"/>
                <w:color w:val="000000"/>
                <w:sz w:val="16"/>
                <w:szCs w:val="16"/>
              </w:rPr>
              <w:t>Պիտանելիության մնացորդային ժամկետը ոչ պակաս քան 90%,</w:t>
            </w:r>
            <w:r w:rsidRPr="006F0BC3">
              <w:rPr>
                <w:rFonts w:ascii="GHEA Grapalat" w:hAnsi="GHEA Grapalat"/>
                <w:color w:val="000000"/>
                <w:sz w:val="16"/>
                <w:szCs w:val="16"/>
                <w:lang w:val="hy-AM"/>
              </w:rPr>
              <w:t xml:space="preserve"> տեղական արտադրության</w:t>
            </w:r>
            <w:r w:rsidRPr="006F0BC3">
              <w:rPr>
                <w:rFonts w:ascii="GHEA Grapalat" w:hAnsi="GHEA Grapalat"/>
                <w:color w:val="000000"/>
                <w:sz w:val="16"/>
                <w:szCs w:val="16"/>
              </w:rPr>
              <w:t>:</w:t>
            </w:r>
            <w:r w:rsidRPr="006F0BC3">
              <w:rPr>
                <w:rFonts w:ascii="GHEA Grapalat" w:hAnsi="GHEA Grapalat" w:cs="Calibri"/>
                <w:sz w:val="16"/>
                <w:szCs w:val="16"/>
              </w:rPr>
              <w:t>անվտանգությունը «Սննդամթերքի անվտանգության  մասին» ՀՀ օրենքի  9-րդ հոդվածի</w:t>
            </w:r>
            <w:r w:rsidRPr="006F0BC3">
              <w:rPr>
                <w:rFonts w:ascii="GHEA Grapalat" w:hAnsi="GHEA Grapalat" w:cs="Calibri"/>
                <w:sz w:val="16"/>
                <w:szCs w:val="16"/>
                <w:lang w:val="hy-AM"/>
              </w:rPr>
              <w:t xml:space="preserve"> համաձայն</w:t>
            </w:r>
            <w:r w:rsidRPr="006F0BC3">
              <w:rPr>
                <w:rFonts w:ascii="GHEA Grapalat" w:hAnsi="GHEA Grapalat" w:cs="Calibri"/>
                <w:sz w:val="16"/>
                <w:szCs w:val="16"/>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1700</w:t>
            </w:r>
          </w:p>
        </w:tc>
        <w:tc>
          <w:tcPr>
            <w:tcW w:w="1276" w:type="dxa"/>
            <w:vAlign w:val="center"/>
          </w:tcPr>
          <w:p w:rsidR="00C709A4" w:rsidRDefault="00C709A4">
            <w:pPr>
              <w:jc w:val="center"/>
              <w:rPr>
                <w:rFonts w:ascii="Calibri" w:hAnsi="Calibri"/>
                <w:color w:val="000000"/>
              </w:rPr>
            </w:pPr>
            <w:r>
              <w:rPr>
                <w:rFonts w:ascii="Calibri" w:hAnsi="Calibri"/>
                <w:color w:val="000000"/>
              </w:rPr>
              <w:t>229500</w:t>
            </w:r>
          </w:p>
        </w:tc>
        <w:tc>
          <w:tcPr>
            <w:tcW w:w="992" w:type="dxa"/>
            <w:vAlign w:val="center"/>
          </w:tcPr>
          <w:p w:rsidR="00C709A4" w:rsidRDefault="00C709A4">
            <w:pPr>
              <w:jc w:val="center"/>
              <w:rPr>
                <w:rFonts w:ascii="Calibri" w:hAnsi="Calibri"/>
                <w:color w:val="000000"/>
              </w:rPr>
            </w:pPr>
            <w:r>
              <w:rPr>
                <w:rFonts w:ascii="Calibri" w:hAnsi="Calibri"/>
                <w:color w:val="000000"/>
              </w:rPr>
              <w:t>135</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C808C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C808C4">
              <w:rPr>
                <w:rFonts w:ascii="GHEA Grapalat" w:hAnsi="GHEA Grapalat"/>
                <w:b/>
                <w:sz w:val="16"/>
                <w:szCs w:val="16"/>
              </w:rPr>
              <w:t xml:space="preserve"> </w:t>
            </w:r>
            <w:r w:rsidRPr="004F74A4">
              <w:rPr>
                <w:rFonts w:ascii="GHEA Grapalat" w:hAnsi="GHEA Grapalat"/>
                <w:b/>
                <w:sz w:val="16"/>
                <w:szCs w:val="16"/>
              </w:rPr>
              <w:t>իրականացվում</w:t>
            </w:r>
            <w:r w:rsidRPr="00C808C4">
              <w:rPr>
                <w:rFonts w:ascii="GHEA Grapalat" w:hAnsi="GHEA Grapalat"/>
                <w:b/>
                <w:sz w:val="16"/>
                <w:szCs w:val="16"/>
              </w:rPr>
              <w:t xml:space="preserve"> </w:t>
            </w:r>
            <w:r w:rsidRPr="004F74A4">
              <w:rPr>
                <w:rFonts w:ascii="GHEA Grapalat" w:hAnsi="GHEA Grapalat"/>
                <w:b/>
                <w:sz w:val="16"/>
                <w:szCs w:val="16"/>
              </w:rPr>
              <w:t>է</w:t>
            </w:r>
            <w:r w:rsidRPr="00C808C4">
              <w:rPr>
                <w:rFonts w:ascii="GHEA Grapalat" w:hAnsi="GHEA Grapalat"/>
                <w:b/>
                <w:sz w:val="16"/>
                <w:szCs w:val="16"/>
              </w:rPr>
              <w:t xml:space="preserve">  </w:t>
            </w:r>
            <w:r w:rsidRPr="004F74A4">
              <w:rPr>
                <w:rFonts w:ascii="GHEA Grapalat" w:hAnsi="GHEA Grapalat"/>
                <w:b/>
                <w:sz w:val="16"/>
                <w:szCs w:val="16"/>
              </w:rPr>
              <w:t>Պայմանագիրն</w:t>
            </w:r>
            <w:r w:rsidRPr="00C808C4">
              <w:rPr>
                <w:rFonts w:ascii="GHEA Grapalat" w:hAnsi="GHEA Grapalat"/>
                <w:b/>
                <w:sz w:val="16"/>
                <w:szCs w:val="16"/>
              </w:rPr>
              <w:t xml:space="preserve"> </w:t>
            </w:r>
            <w:r w:rsidRPr="004F74A4">
              <w:rPr>
                <w:rFonts w:ascii="GHEA Grapalat" w:hAnsi="GHEA Grapalat"/>
                <w:b/>
                <w:sz w:val="16"/>
                <w:szCs w:val="16"/>
              </w:rPr>
              <w:t>ուժի</w:t>
            </w:r>
            <w:r w:rsidRPr="00C808C4">
              <w:rPr>
                <w:rFonts w:ascii="GHEA Grapalat" w:hAnsi="GHEA Grapalat"/>
                <w:b/>
                <w:sz w:val="16"/>
                <w:szCs w:val="16"/>
              </w:rPr>
              <w:t xml:space="preserve"> </w:t>
            </w:r>
            <w:r w:rsidRPr="004F74A4">
              <w:rPr>
                <w:rFonts w:ascii="GHEA Grapalat" w:hAnsi="GHEA Grapalat"/>
                <w:b/>
                <w:sz w:val="16"/>
                <w:szCs w:val="16"/>
              </w:rPr>
              <w:t>մեջ</w:t>
            </w:r>
            <w:r w:rsidRPr="00C808C4">
              <w:rPr>
                <w:rFonts w:ascii="GHEA Grapalat" w:hAnsi="GHEA Grapalat"/>
                <w:b/>
                <w:sz w:val="16"/>
                <w:szCs w:val="16"/>
              </w:rPr>
              <w:t xml:space="preserve"> </w:t>
            </w:r>
            <w:r w:rsidRPr="004F74A4">
              <w:rPr>
                <w:rFonts w:ascii="GHEA Grapalat" w:hAnsi="GHEA Grapalat"/>
                <w:b/>
                <w:sz w:val="16"/>
                <w:szCs w:val="16"/>
              </w:rPr>
              <w:t>մտնելու</w:t>
            </w:r>
            <w:r w:rsidRPr="00C808C4">
              <w:rPr>
                <w:rFonts w:ascii="GHEA Grapalat" w:hAnsi="GHEA Grapalat"/>
                <w:b/>
                <w:sz w:val="16"/>
                <w:szCs w:val="16"/>
              </w:rPr>
              <w:t xml:space="preserve"> </w:t>
            </w:r>
            <w:r w:rsidRPr="004F74A4">
              <w:rPr>
                <w:rFonts w:ascii="GHEA Grapalat" w:hAnsi="GHEA Grapalat"/>
                <w:b/>
                <w:sz w:val="16"/>
                <w:szCs w:val="16"/>
              </w:rPr>
              <w:t>օրվանից</w:t>
            </w:r>
            <w:r w:rsidRPr="00C808C4">
              <w:rPr>
                <w:rFonts w:ascii="GHEA Grapalat" w:hAnsi="GHEA Grapalat"/>
                <w:b/>
                <w:sz w:val="16"/>
                <w:szCs w:val="16"/>
              </w:rPr>
              <w:t xml:space="preserve"> </w:t>
            </w:r>
            <w:r w:rsidRPr="004F74A4">
              <w:rPr>
                <w:rFonts w:ascii="GHEA Grapalat" w:hAnsi="GHEA Grapalat"/>
                <w:b/>
                <w:sz w:val="16"/>
                <w:szCs w:val="16"/>
              </w:rPr>
              <w:t>մինչև</w:t>
            </w:r>
            <w:r w:rsidRPr="00C808C4">
              <w:rPr>
                <w:rFonts w:ascii="GHEA Grapalat" w:hAnsi="GHEA Grapalat"/>
                <w:b/>
                <w:sz w:val="16"/>
                <w:szCs w:val="16"/>
              </w:rPr>
              <w:t xml:space="preserve"> </w:t>
            </w:r>
            <w:r w:rsidRPr="004F74A4">
              <w:rPr>
                <w:rFonts w:ascii="GHEA Grapalat" w:hAnsi="GHEA Grapalat"/>
                <w:b/>
                <w:sz w:val="16"/>
                <w:szCs w:val="16"/>
              </w:rPr>
              <w:t>դասապրոցեսի</w:t>
            </w:r>
            <w:r w:rsidRPr="00C808C4">
              <w:rPr>
                <w:rFonts w:ascii="GHEA Grapalat" w:hAnsi="GHEA Grapalat"/>
                <w:b/>
                <w:sz w:val="16"/>
                <w:szCs w:val="16"/>
              </w:rPr>
              <w:t xml:space="preserve"> </w:t>
            </w:r>
            <w:r w:rsidRPr="004F74A4">
              <w:rPr>
                <w:rFonts w:ascii="GHEA Grapalat" w:hAnsi="GHEA Grapalat"/>
                <w:b/>
                <w:sz w:val="16"/>
                <w:szCs w:val="16"/>
              </w:rPr>
              <w:t>ավարտը</w:t>
            </w:r>
          </w:p>
        </w:tc>
      </w:tr>
      <w:tr w:rsidR="00C709A4" w:rsidRPr="00595447"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17</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15530000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Կարագ</w:t>
            </w:r>
            <w:r w:rsidRPr="002E51D7">
              <w:rPr>
                <w:rFonts w:ascii="Calibri" w:hAnsi="Calibri" w:cs="Calibri"/>
                <w:color w:val="000000"/>
                <w:sz w:val="20"/>
              </w:rPr>
              <w:t xml:space="preserve"> </w:t>
            </w:r>
            <w:r w:rsidRPr="002E51D7">
              <w:rPr>
                <w:rFonts w:ascii="Sylfaen" w:hAnsi="Sylfaen" w:cs="Sylfaen"/>
                <w:color w:val="000000"/>
                <w:sz w:val="20"/>
              </w:rPr>
              <w:t>սերուցքային</w:t>
            </w:r>
            <w:r w:rsidRPr="002E51D7">
              <w:rPr>
                <w:rFonts w:ascii="Calibri" w:hAnsi="Calibri"/>
                <w:color w:val="000000"/>
                <w:sz w:val="20"/>
              </w:rPr>
              <w:t xml:space="preserve"> </w:t>
            </w:r>
          </w:p>
        </w:tc>
        <w:tc>
          <w:tcPr>
            <w:tcW w:w="4394" w:type="dxa"/>
            <w:vAlign w:val="center"/>
          </w:tcPr>
          <w:p w:rsidR="00C709A4" w:rsidRPr="00FE0D27" w:rsidRDefault="00C709A4" w:rsidP="003A6C1B">
            <w:pPr>
              <w:spacing w:before="100" w:beforeAutospacing="1" w:after="100" w:afterAutospacing="1"/>
              <w:jc w:val="center"/>
              <w:rPr>
                <w:rFonts w:ascii="GHEA Grapalat" w:hAnsi="GHEA Grapalat" w:cs="Sylfaen"/>
                <w:b/>
                <w:i/>
                <w:color w:val="000000"/>
                <w:sz w:val="14"/>
                <w:szCs w:val="14"/>
                <w:lang w:val="af-ZA"/>
              </w:rPr>
            </w:pPr>
            <w:r w:rsidRPr="006F0BC3">
              <w:rPr>
                <w:rFonts w:ascii="GHEA Grapalat" w:hAnsi="GHEA Grapalat" w:cs="Sylfaen"/>
                <w:sz w:val="16"/>
                <w:szCs w:val="16"/>
              </w:rPr>
              <w:t>Սերուցքային</w:t>
            </w:r>
            <w:r w:rsidRPr="006F0BC3">
              <w:rPr>
                <w:rFonts w:ascii="GHEA Grapalat" w:hAnsi="GHEA Grapalat" w:cs="Arial Armenian"/>
                <w:sz w:val="16"/>
                <w:szCs w:val="16"/>
              </w:rPr>
              <w:t xml:space="preserve">, </w:t>
            </w:r>
            <w:r w:rsidRPr="006F0BC3">
              <w:rPr>
                <w:rFonts w:ascii="GHEA Grapalat" w:hAnsi="GHEA Grapalat" w:cs="Sylfaen"/>
                <w:sz w:val="16"/>
                <w:szCs w:val="16"/>
              </w:rPr>
              <w:t>յուղայնությունը՝</w:t>
            </w:r>
            <w:r w:rsidRPr="006F0BC3">
              <w:rPr>
                <w:rFonts w:ascii="GHEA Grapalat" w:hAnsi="GHEA Grapalat" w:cs="Arial Armenian"/>
                <w:sz w:val="16"/>
                <w:szCs w:val="16"/>
              </w:rPr>
              <w:t>82</w:t>
            </w:r>
            <w:r w:rsidRPr="006F0BC3">
              <w:rPr>
                <w:rFonts w:ascii="GHEA Grapalat" w:hAnsi="GHEA Grapalat" w:cs="Arial Armenian"/>
                <w:sz w:val="16"/>
                <w:szCs w:val="16"/>
                <w:lang w:val="hy-AM"/>
              </w:rPr>
              <w:t>,9</w:t>
            </w:r>
            <w:r w:rsidRPr="006F0BC3">
              <w:rPr>
                <w:rFonts w:ascii="GHEA Grapalat" w:hAnsi="GHEA Grapalat" w:cs="Arial Armenian"/>
                <w:sz w:val="16"/>
                <w:szCs w:val="16"/>
              </w:rPr>
              <w:t xml:space="preserve">%, </w:t>
            </w:r>
            <w:r w:rsidRPr="006F0BC3">
              <w:rPr>
                <w:rFonts w:ascii="GHEA Grapalat" w:hAnsi="GHEA Grapalat" w:cs="Sylfaen"/>
                <w:sz w:val="16"/>
                <w:szCs w:val="16"/>
              </w:rPr>
              <w:t>բարձրորակի</w:t>
            </w:r>
            <w:r w:rsidRPr="006F0BC3">
              <w:rPr>
                <w:rFonts w:ascii="GHEA Grapalat" w:hAnsi="GHEA Grapalat" w:cs="Arial Armenian"/>
                <w:sz w:val="16"/>
                <w:szCs w:val="16"/>
              </w:rPr>
              <w:t xml:space="preserve">, </w:t>
            </w:r>
            <w:r w:rsidRPr="006F0BC3">
              <w:rPr>
                <w:rFonts w:ascii="GHEA Grapalat" w:hAnsi="GHEA Grapalat" w:cs="Sylfaen"/>
                <w:sz w:val="16"/>
                <w:szCs w:val="16"/>
              </w:rPr>
              <w:t>թարմվիճակում</w:t>
            </w:r>
            <w:r w:rsidRPr="006F0BC3">
              <w:rPr>
                <w:rFonts w:ascii="GHEA Grapalat" w:hAnsi="GHEA Grapalat" w:cs="Arial Armenian"/>
                <w:sz w:val="16"/>
                <w:szCs w:val="16"/>
              </w:rPr>
              <w:t xml:space="preserve">, </w:t>
            </w:r>
            <w:r w:rsidRPr="006F0BC3">
              <w:rPr>
                <w:rFonts w:ascii="GHEA Grapalat" w:hAnsi="GHEA Grapalat" w:cs="Sylfaen"/>
                <w:sz w:val="16"/>
                <w:szCs w:val="16"/>
              </w:rPr>
              <w:t>պրոտեինիպարունակությունը</w:t>
            </w:r>
            <w:r w:rsidRPr="006F0BC3">
              <w:rPr>
                <w:rFonts w:ascii="GHEA Grapalat" w:hAnsi="GHEA Grapalat" w:cs="Arial Armenian"/>
                <w:sz w:val="16"/>
                <w:szCs w:val="16"/>
              </w:rPr>
              <w:t xml:space="preserve"> 0,7 </w:t>
            </w:r>
            <w:r w:rsidRPr="006F0BC3">
              <w:rPr>
                <w:rFonts w:ascii="GHEA Grapalat" w:hAnsi="GHEA Grapalat" w:cs="Sylfaen"/>
                <w:sz w:val="16"/>
                <w:szCs w:val="16"/>
              </w:rPr>
              <w:t>գ</w:t>
            </w:r>
            <w:r w:rsidRPr="006F0BC3">
              <w:rPr>
                <w:rFonts w:ascii="GHEA Grapalat" w:hAnsi="GHEA Grapalat" w:cs="Arial Armenian"/>
                <w:sz w:val="16"/>
                <w:szCs w:val="16"/>
              </w:rPr>
              <w:t xml:space="preserve">, </w:t>
            </w:r>
            <w:r w:rsidRPr="006F0BC3">
              <w:rPr>
                <w:rFonts w:ascii="GHEA Grapalat" w:hAnsi="GHEA Grapalat" w:cs="Arial Armenian"/>
                <w:sz w:val="16"/>
                <w:szCs w:val="16"/>
                <w:lang w:val="hy-AM"/>
              </w:rPr>
              <w:t xml:space="preserve"> 100 գրամում մթերքում </w:t>
            </w:r>
            <w:r w:rsidRPr="006F0BC3">
              <w:rPr>
                <w:rFonts w:ascii="GHEA Grapalat" w:hAnsi="GHEA Grapalat" w:cs="Sylfaen"/>
                <w:sz w:val="16"/>
                <w:szCs w:val="16"/>
              </w:rPr>
              <w:t>ածխաջուր</w:t>
            </w:r>
            <w:r w:rsidRPr="006F0BC3">
              <w:rPr>
                <w:rFonts w:ascii="GHEA Grapalat" w:hAnsi="GHEA Grapalat" w:cs="Arial Armenian"/>
                <w:sz w:val="16"/>
                <w:szCs w:val="16"/>
              </w:rPr>
              <w:t xml:space="preserve"> 0,</w:t>
            </w:r>
            <w:r w:rsidRPr="006F0BC3">
              <w:rPr>
                <w:rFonts w:ascii="GHEA Grapalat" w:hAnsi="GHEA Grapalat" w:cs="Arial Armenian"/>
                <w:sz w:val="16"/>
                <w:szCs w:val="16"/>
                <w:lang w:val="hy-AM"/>
              </w:rPr>
              <w:t>8, ճարպեր 82,5գր, սպիտակուցներ 0,6</w:t>
            </w:r>
            <w:r w:rsidRPr="006F0BC3">
              <w:rPr>
                <w:rFonts w:ascii="GHEA Grapalat" w:hAnsi="GHEA Grapalat" w:cs="Sylfaen"/>
                <w:sz w:val="16"/>
                <w:szCs w:val="16"/>
              </w:rPr>
              <w:t>գ</w:t>
            </w:r>
            <w:r w:rsidRPr="006F0BC3">
              <w:rPr>
                <w:rFonts w:ascii="GHEA Grapalat" w:hAnsi="GHEA Grapalat" w:cs="Arial Armenian"/>
                <w:sz w:val="16"/>
                <w:szCs w:val="16"/>
              </w:rPr>
              <w:t>, 74</w:t>
            </w:r>
            <w:r w:rsidRPr="006F0BC3">
              <w:rPr>
                <w:rFonts w:ascii="GHEA Grapalat" w:hAnsi="GHEA Grapalat" w:cs="Arial Armenian"/>
                <w:sz w:val="16"/>
                <w:szCs w:val="16"/>
                <w:lang w:val="hy-AM"/>
              </w:rPr>
              <w:t>8</w:t>
            </w:r>
            <w:r w:rsidRPr="006F0BC3">
              <w:rPr>
                <w:rFonts w:ascii="GHEA Grapalat" w:hAnsi="GHEA Grapalat" w:cs="Sylfaen"/>
                <w:sz w:val="16"/>
                <w:szCs w:val="16"/>
              </w:rPr>
              <w:t>կկալ</w:t>
            </w:r>
            <w:r w:rsidRPr="006F0BC3">
              <w:rPr>
                <w:rFonts w:ascii="GHEA Grapalat" w:hAnsi="GHEA Grapalat" w:cs="Arial Armenian"/>
                <w:sz w:val="16"/>
                <w:szCs w:val="16"/>
              </w:rPr>
              <w:t>, 200</w:t>
            </w:r>
            <w:r w:rsidRPr="006F0BC3">
              <w:rPr>
                <w:rFonts w:ascii="GHEA Grapalat" w:hAnsi="GHEA Grapalat" w:cs="Sylfaen"/>
                <w:sz w:val="16"/>
                <w:szCs w:val="16"/>
              </w:rPr>
              <w:t>գ</w:t>
            </w:r>
            <w:r w:rsidRPr="006F0BC3">
              <w:rPr>
                <w:rFonts w:ascii="GHEA Grapalat" w:hAnsi="GHEA Grapalat" w:cs="Arial Armenian"/>
                <w:sz w:val="16"/>
                <w:szCs w:val="16"/>
              </w:rPr>
              <w:t xml:space="preserve">րամ-ից մինչև 20 </w:t>
            </w:r>
            <w:r w:rsidRPr="006F0BC3">
              <w:rPr>
                <w:rFonts w:ascii="GHEA Grapalat" w:hAnsi="GHEA Grapalat" w:cs="Sylfaen"/>
                <w:sz w:val="16"/>
                <w:szCs w:val="16"/>
              </w:rPr>
              <w:t>կգգործարանայինփաթեթներով</w:t>
            </w:r>
            <w:r w:rsidRPr="006F0BC3">
              <w:rPr>
                <w:rFonts w:ascii="GHEA Grapalat" w:hAnsi="GHEA Grapalat" w:cs="Arial Armenian"/>
                <w:sz w:val="16"/>
                <w:szCs w:val="16"/>
              </w:rPr>
              <w:t xml:space="preserve">, </w:t>
            </w:r>
            <w:r w:rsidRPr="006F0BC3">
              <w:rPr>
                <w:rFonts w:ascii="GHEA Grapalat" w:hAnsi="GHEA Grapalat" w:cs="Sylfaen"/>
                <w:sz w:val="16"/>
                <w:szCs w:val="16"/>
              </w:rPr>
              <w:t>ԳՕՍՏ</w:t>
            </w:r>
            <w:r w:rsidRPr="006F0BC3">
              <w:rPr>
                <w:rFonts w:ascii="GHEA Grapalat" w:hAnsi="GHEA Grapalat" w:cs="Arial Armenian"/>
                <w:sz w:val="16"/>
                <w:szCs w:val="16"/>
              </w:rPr>
              <w:t xml:space="preserve"> 37-91,</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5000</w:t>
            </w:r>
          </w:p>
        </w:tc>
        <w:tc>
          <w:tcPr>
            <w:tcW w:w="1276" w:type="dxa"/>
            <w:vAlign w:val="center"/>
          </w:tcPr>
          <w:p w:rsidR="00C709A4" w:rsidRDefault="00C709A4">
            <w:pPr>
              <w:jc w:val="center"/>
              <w:rPr>
                <w:rFonts w:ascii="Calibri" w:hAnsi="Calibri"/>
                <w:color w:val="000000"/>
              </w:rPr>
            </w:pPr>
            <w:r>
              <w:rPr>
                <w:rFonts w:ascii="Calibri" w:hAnsi="Calibri"/>
                <w:color w:val="000000"/>
              </w:rPr>
              <w:t>220000</w:t>
            </w:r>
          </w:p>
        </w:tc>
        <w:tc>
          <w:tcPr>
            <w:tcW w:w="992" w:type="dxa"/>
            <w:vAlign w:val="center"/>
          </w:tcPr>
          <w:p w:rsidR="00C709A4" w:rsidRDefault="00C709A4">
            <w:pPr>
              <w:jc w:val="center"/>
              <w:rPr>
                <w:rFonts w:ascii="Calibri" w:hAnsi="Calibri"/>
                <w:color w:val="000000"/>
              </w:rPr>
            </w:pPr>
            <w:r>
              <w:rPr>
                <w:rFonts w:ascii="Calibri" w:hAnsi="Calibri"/>
                <w:color w:val="000000"/>
              </w:rPr>
              <w:t>44</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E358A1"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18</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15542100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Կաթնաշոռ</w:t>
            </w:r>
          </w:p>
        </w:tc>
        <w:tc>
          <w:tcPr>
            <w:tcW w:w="4394" w:type="dxa"/>
            <w:vAlign w:val="center"/>
          </w:tcPr>
          <w:p w:rsidR="00C709A4" w:rsidRPr="00FE0D27" w:rsidRDefault="00C709A4" w:rsidP="00152917">
            <w:pPr>
              <w:spacing w:before="100" w:beforeAutospacing="1" w:after="100" w:afterAutospacing="1"/>
              <w:jc w:val="center"/>
              <w:rPr>
                <w:rFonts w:ascii="GHEA Grapalat" w:hAnsi="GHEA Grapalat" w:cs="Sylfaen"/>
                <w:b/>
                <w:i/>
                <w:color w:val="000000"/>
                <w:sz w:val="14"/>
                <w:szCs w:val="14"/>
                <w:lang w:val="af-ZA"/>
              </w:rPr>
            </w:pPr>
            <w:r w:rsidRPr="00152917">
              <w:rPr>
                <w:rFonts w:ascii="GHEA Grapalat" w:hAnsi="GHEA Grapalat" w:cs="Sylfaen"/>
                <w:b/>
                <w:i/>
                <w:color w:val="000000"/>
                <w:sz w:val="14"/>
                <w:szCs w:val="14"/>
              </w:rPr>
              <w:t>Կաթնաշոռ</w:t>
            </w:r>
            <w:r w:rsidRPr="00152917">
              <w:rPr>
                <w:rFonts w:ascii="GHEA Grapalat" w:hAnsi="GHEA Grapalat" w:cs="Sylfaen"/>
                <w:b/>
                <w:i/>
                <w:color w:val="000000"/>
                <w:sz w:val="14"/>
                <w:szCs w:val="14"/>
                <w:lang w:val="af-ZA"/>
              </w:rPr>
              <w:t xml:space="preserve"> 18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9</w:t>
            </w:r>
            <w:proofErr w:type="gramStart"/>
            <w:r w:rsidRPr="00152917">
              <w:rPr>
                <w:rFonts w:ascii="GHEA Grapalat" w:hAnsi="GHEA Grapalat" w:cs="Sylfaen"/>
                <w:b/>
                <w:i/>
                <w:color w:val="000000"/>
                <w:sz w:val="14"/>
                <w:szCs w:val="14"/>
                <w:lang w:val="af-ZA"/>
              </w:rPr>
              <w:t>,0</w:t>
            </w:r>
            <w:proofErr w:type="gramEnd"/>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յուղի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պարունակությամբ</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թթվայնությունը</w:t>
            </w:r>
            <w:r w:rsidRPr="00152917">
              <w:rPr>
                <w:rFonts w:ascii="GHEA Grapalat" w:hAnsi="GHEA Grapalat" w:cs="Sylfaen"/>
                <w:b/>
                <w:i/>
                <w:color w:val="000000"/>
                <w:sz w:val="14"/>
                <w:szCs w:val="14"/>
                <w:lang w:val="af-ZA"/>
              </w:rPr>
              <w:t xml:space="preserve">` 210-240 0T, </w:t>
            </w:r>
            <w:r w:rsidRPr="00152917">
              <w:rPr>
                <w:rFonts w:ascii="GHEA Grapalat" w:hAnsi="GHEA Grapalat" w:cs="Sylfaen"/>
                <w:b/>
                <w:i/>
                <w:color w:val="000000"/>
                <w:sz w:val="14"/>
                <w:szCs w:val="14"/>
              </w:rPr>
              <w:t>փաթեթավորված</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սպառողական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տարաներով</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անվտանգությունը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մակնշումը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ըստ</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ՀՀ</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կառավարության</w:t>
            </w:r>
            <w:r w:rsidRPr="00152917">
              <w:rPr>
                <w:rFonts w:ascii="GHEA Grapalat" w:hAnsi="GHEA Grapalat" w:cs="Sylfaen"/>
                <w:b/>
                <w:i/>
                <w:color w:val="000000"/>
                <w:sz w:val="14"/>
                <w:szCs w:val="14"/>
                <w:lang w:val="af-ZA"/>
              </w:rPr>
              <w:t xml:space="preserve"> 2006</w:t>
            </w:r>
            <w:r w:rsidRPr="00152917">
              <w:rPr>
                <w:rFonts w:ascii="GHEA Grapalat" w:hAnsi="GHEA Grapalat" w:cs="Sylfaen"/>
                <w:b/>
                <w:i/>
                <w:color w:val="000000"/>
                <w:sz w:val="14"/>
                <w:szCs w:val="14"/>
              </w:rPr>
              <w:t>թ</w:t>
            </w:r>
            <w:r w:rsidRPr="00152917">
              <w:rPr>
                <w:rFonts w:ascii="GHEA Grapalat" w:hAnsi="GHEA Grapalat" w:cs="Sylfaen"/>
                <w:b/>
                <w:i/>
                <w:color w:val="000000"/>
                <w:sz w:val="14"/>
                <w:szCs w:val="14"/>
                <w:lang w:val="af-ZA"/>
              </w:rPr>
              <w:t xml:space="preserve">. </w:t>
            </w:r>
            <w:proofErr w:type="gramStart"/>
            <w:r w:rsidRPr="00152917">
              <w:rPr>
                <w:rFonts w:ascii="GHEA Grapalat" w:hAnsi="GHEA Grapalat" w:cs="Sylfaen"/>
                <w:b/>
                <w:i/>
                <w:color w:val="000000"/>
                <w:sz w:val="14"/>
                <w:szCs w:val="14"/>
              </w:rPr>
              <w:t>դեկտեմբերի</w:t>
            </w:r>
            <w:proofErr w:type="gramEnd"/>
            <w:r w:rsidRPr="00152917">
              <w:rPr>
                <w:rFonts w:ascii="GHEA Grapalat" w:hAnsi="GHEA Grapalat" w:cs="Sylfaen"/>
                <w:b/>
                <w:i/>
                <w:color w:val="000000"/>
                <w:sz w:val="14"/>
                <w:szCs w:val="14"/>
                <w:lang w:val="af-ZA"/>
              </w:rPr>
              <w:t xml:space="preserve"> 21-</w:t>
            </w:r>
            <w:r w:rsidRPr="00152917">
              <w:rPr>
                <w:rFonts w:ascii="GHEA Grapalat" w:hAnsi="GHEA Grapalat" w:cs="Sylfaen"/>
                <w:b/>
                <w:i/>
                <w:color w:val="000000"/>
                <w:sz w:val="14"/>
                <w:szCs w:val="14"/>
              </w:rPr>
              <w:t>ի</w:t>
            </w:r>
            <w:r w:rsidRPr="00152917">
              <w:rPr>
                <w:rFonts w:ascii="GHEA Grapalat" w:hAnsi="GHEA Grapalat" w:cs="Sylfaen"/>
                <w:b/>
                <w:i/>
                <w:color w:val="000000"/>
                <w:sz w:val="14"/>
                <w:szCs w:val="14"/>
                <w:lang w:val="af-ZA"/>
              </w:rPr>
              <w:t xml:space="preserve"> N 1925-</w:t>
            </w:r>
            <w:r w:rsidRPr="00152917">
              <w:rPr>
                <w:rFonts w:ascii="GHEA Grapalat" w:hAnsi="GHEA Grapalat" w:cs="Sylfaen"/>
                <w:b/>
                <w:i/>
                <w:color w:val="000000"/>
                <w:sz w:val="14"/>
                <w:szCs w:val="14"/>
              </w:rPr>
              <w:t>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որոշմամբ</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հաստատված</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Կաթին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կաթնամթերքին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դրանց</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արտադրությանը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ներկայացվող</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պահանջների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տեխնիկական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կանոնակարգի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Սննդամթերքի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անվտանգության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մասին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ՀՀ</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օրենքի</w:t>
            </w:r>
            <w:r w:rsidRPr="00152917">
              <w:rPr>
                <w:rFonts w:ascii="GHEA Grapalat" w:hAnsi="GHEA Grapalat" w:cs="Sylfaen"/>
                <w:b/>
                <w:i/>
                <w:color w:val="000000"/>
                <w:sz w:val="14"/>
                <w:szCs w:val="14"/>
                <w:lang w:val="af-ZA"/>
              </w:rPr>
              <w:t xml:space="preserve"> 8-</w:t>
            </w:r>
            <w:r w:rsidRPr="00152917">
              <w:rPr>
                <w:rFonts w:ascii="GHEA Grapalat" w:hAnsi="GHEA Grapalat" w:cs="Sylfaen"/>
                <w:b/>
                <w:i/>
                <w:color w:val="000000"/>
                <w:sz w:val="14"/>
                <w:szCs w:val="14"/>
              </w:rPr>
              <w:t>րդ</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հոդվածի։</w:t>
            </w:r>
            <w:r w:rsidRPr="00C16156">
              <w:rPr>
                <w:rFonts w:ascii="GHEA Grapalat" w:hAnsi="GHEA Grapalat"/>
                <w:b/>
                <w:i/>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3300</w:t>
            </w:r>
          </w:p>
        </w:tc>
        <w:tc>
          <w:tcPr>
            <w:tcW w:w="1276" w:type="dxa"/>
            <w:vAlign w:val="center"/>
          </w:tcPr>
          <w:p w:rsidR="00C709A4" w:rsidRDefault="00C709A4">
            <w:pPr>
              <w:jc w:val="center"/>
              <w:rPr>
                <w:rFonts w:ascii="Calibri" w:hAnsi="Calibri"/>
                <w:color w:val="000000"/>
              </w:rPr>
            </w:pPr>
            <w:r>
              <w:rPr>
                <w:rFonts w:ascii="Calibri" w:hAnsi="Calibri"/>
                <w:color w:val="000000"/>
              </w:rPr>
              <w:t>198000</w:t>
            </w:r>
          </w:p>
        </w:tc>
        <w:tc>
          <w:tcPr>
            <w:tcW w:w="992" w:type="dxa"/>
            <w:vAlign w:val="center"/>
          </w:tcPr>
          <w:p w:rsidR="00C709A4" w:rsidRDefault="00C709A4">
            <w:pPr>
              <w:jc w:val="center"/>
              <w:rPr>
                <w:rFonts w:ascii="Calibri" w:hAnsi="Calibri"/>
                <w:color w:val="000000"/>
              </w:rPr>
            </w:pPr>
            <w:r>
              <w:rPr>
                <w:rFonts w:ascii="Calibri" w:hAnsi="Calibri"/>
                <w:color w:val="000000"/>
              </w:rPr>
              <w:t>60</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C808C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C808C4">
              <w:rPr>
                <w:rFonts w:ascii="GHEA Grapalat" w:hAnsi="GHEA Grapalat"/>
                <w:b/>
                <w:sz w:val="16"/>
                <w:szCs w:val="16"/>
              </w:rPr>
              <w:t xml:space="preserve"> </w:t>
            </w:r>
            <w:r w:rsidRPr="004F74A4">
              <w:rPr>
                <w:rFonts w:ascii="GHEA Grapalat" w:hAnsi="GHEA Grapalat"/>
                <w:b/>
                <w:sz w:val="16"/>
                <w:szCs w:val="16"/>
              </w:rPr>
              <w:t>իրականացվում</w:t>
            </w:r>
            <w:r w:rsidRPr="00C808C4">
              <w:rPr>
                <w:rFonts w:ascii="GHEA Grapalat" w:hAnsi="GHEA Grapalat"/>
                <w:b/>
                <w:sz w:val="16"/>
                <w:szCs w:val="16"/>
              </w:rPr>
              <w:t xml:space="preserve"> </w:t>
            </w:r>
            <w:r w:rsidRPr="004F74A4">
              <w:rPr>
                <w:rFonts w:ascii="GHEA Grapalat" w:hAnsi="GHEA Grapalat"/>
                <w:b/>
                <w:sz w:val="16"/>
                <w:szCs w:val="16"/>
              </w:rPr>
              <w:t>է</w:t>
            </w:r>
            <w:r w:rsidRPr="00C808C4">
              <w:rPr>
                <w:rFonts w:ascii="GHEA Grapalat" w:hAnsi="GHEA Grapalat"/>
                <w:b/>
                <w:sz w:val="16"/>
                <w:szCs w:val="16"/>
              </w:rPr>
              <w:t xml:space="preserve">  </w:t>
            </w:r>
            <w:r w:rsidRPr="004F74A4">
              <w:rPr>
                <w:rFonts w:ascii="GHEA Grapalat" w:hAnsi="GHEA Grapalat"/>
                <w:b/>
                <w:sz w:val="16"/>
                <w:szCs w:val="16"/>
              </w:rPr>
              <w:t>Պայմանագիրն</w:t>
            </w:r>
            <w:r w:rsidRPr="00C808C4">
              <w:rPr>
                <w:rFonts w:ascii="GHEA Grapalat" w:hAnsi="GHEA Grapalat"/>
                <w:b/>
                <w:sz w:val="16"/>
                <w:szCs w:val="16"/>
              </w:rPr>
              <w:t xml:space="preserve"> </w:t>
            </w:r>
            <w:r w:rsidRPr="004F74A4">
              <w:rPr>
                <w:rFonts w:ascii="GHEA Grapalat" w:hAnsi="GHEA Grapalat"/>
                <w:b/>
                <w:sz w:val="16"/>
                <w:szCs w:val="16"/>
              </w:rPr>
              <w:t>ուժի</w:t>
            </w:r>
            <w:r w:rsidRPr="00C808C4">
              <w:rPr>
                <w:rFonts w:ascii="GHEA Grapalat" w:hAnsi="GHEA Grapalat"/>
                <w:b/>
                <w:sz w:val="16"/>
                <w:szCs w:val="16"/>
              </w:rPr>
              <w:t xml:space="preserve"> </w:t>
            </w:r>
            <w:r w:rsidRPr="004F74A4">
              <w:rPr>
                <w:rFonts w:ascii="GHEA Grapalat" w:hAnsi="GHEA Grapalat"/>
                <w:b/>
                <w:sz w:val="16"/>
                <w:szCs w:val="16"/>
              </w:rPr>
              <w:t>մեջ</w:t>
            </w:r>
            <w:r w:rsidRPr="00C808C4">
              <w:rPr>
                <w:rFonts w:ascii="GHEA Grapalat" w:hAnsi="GHEA Grapalat"/>
                <w:b/>
                <w:sz w:val="16"/>
                <w:szCs w:val="16"/>
              </w:rPr>
              <w:t xml:space="preserve"> </w:t>
            </w:r>
            <w:r w:rsidRPr="004F74A4">
              <w:rPr>
                <w:rFonts w:ascii="GHEA Grapalat" w:hAnsi="GHEA Grapalat"/>
                <w:b/>
                <w:sz w:val="16"/>
                <w:szCs w:val="16"/>
              </w:rPr>
              <w:t>մտնելու</w:t>
            </w:r>
            <w:r w:rsidRPr="00C808C4">
              <w:rPr>
                <w:rFonts w:ascii="GHEA Grapalat" w:hAnsi="GHEA Grapalat"/>
                <w:b/>
                <w:sz w:val="16"/>
                <w:szCs w:val="16"/>
              </w:rPr>
              <w:t xml:space="preserve"> </w:t>
            </w:r>
            <w:r w:rsidRPr="004F74A4">
              <w:rPr>
                <w:rFonts w:ascii="GHEA Grapalat" w:hAnsi="GHEA Grapalat"/>
                <w:b/>
                <w:sz w:val="16"/>
                <w:szCs w:val="16"/>
              </w:rPr>
              <w:t>օրվանից</w:t>
            </w:r>
            <w:r w:rsidRPr="00C808C4">
              <w:rPr>
                <w:rFonts w:ascii="GHEA Grapalat" w:hAnsi="GHEA Grapalat"/>
                <w:b/>
                <w:sz w:val="16"/>
                <w:szCs w:val="16"/>
              </w:rPr>
              <w:t xml:space="preserve"> </w:t>
            </w:r>
            <w:r w:rsidRPr="004F74A4">
              <w:rPr>
                <w:rFonts w:ascii="GHEA Grapalat" w:hAnsi="GHEA Grapalat"/>
                <w:b/>
                <w:sz w:val="16"/>
                <w:szCs w:val="16"/>
              </w:rPr>
              <w:t>մինչև</w:t>
            </w:r>
            <w:r w:rsidRPr="00C808C4">
              <w:rPr>
                <w:rFonts w:ascii="GHEA Grapalat" w:hAnsi="GHEA Grapalat"/>
                <w:b/>
                <w:sz w:val="16"/>
                <w:szCs w:val="16"/>
              </w:rPr>
              <w:t xml:space="preserve"> </w:t>
            </w:r>
            <w:r w:rsidRPr="004F74A4">
              <w:rPr>
                <w:rFonts w:ascii="GHEA Grapalat" w:hAnsi="GHEA Grapalat"/>
                <w:b/>
                <w:sz w:val="16"/>
                <w:szCs w:val="16"/>
              </w:rPr>
              <w:t>դասապրոցեսի</w:t>
            </w:r>
            <w:r w:rsidRPr="00C808C4">
              <w:rPr>
                <w:rFonts w:ascii="GHEA Grapalat" w:hAnsi="GHEA Grapalat"/>
                <w:b/>
                <w:sz w:val="16"/>
                <w:szCs w:val="16"/>
              </w:rPr>
              <w:t xml:space="preserve"> </w:t>
            </w:r>
            <w:r w:rsidRPr="004F74A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19</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15551600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Մածուն</w:t>
            </w:r>
          </w:p>
        </w:tc>
        <w:tc>
          <w:tcPr>
            <w:tcW w:w="4394" w:type="dxa"/>
            <w:vAlign w:val="center"/>
          </w:tcPr>
          <w:p w:rsidR="00C709A4" w:rsidRPr="00152917" w:rsidRDefault="00C709A4" w:rsidP="003A6C1B">
            <w:pPr>
              <w:spacing w:before="100" w:beforeAutospacing="1" w:after="100" w:afterAutospacing="1"/>
              <w:jc w:val="center"/>
              <w:rPr>
                <w:rFonts w:ascii="GHEA Grapalat" w:hAnsi="GHEA Grapalat" w:cs="Sylfaen"/>
                <w:b/>
                <w:i/>
                <w:color w:val="000000"/>
                <w:sz w:val="14"/>
                <w:szCs w:val="14"/>
                <w:lang w:val="af-ZA"/>
              </w:rPr>
            </w:pPr>
            <w:r w:rsidRPr="006F0BC3">
              <w:rPr>
                <w:rFonts w:ascii="GHEA Grapalat" w:hAnsi="GHEA Grapalat"/>
                <w:color w:val="000000"/>
                <w:sz w:val="16"/>
                <w:szCs w:val="16"/>
              </w:rPr>
              <w:t>Թարմ կովի կաթից, յուղայնությունը 3</w:t>
            </w:r>
            <w:proofErr w:type="gramStart"/>
            <w:r w:rsidRPr="006F0BC3">
              <w:rPr>
                <w:rFonts w:ascii="GHEA Grapalat" w:hAnsi="GHEA Grapalat"/>
                <w:color w:val="000000"/>
                <w:sz w:val="16"/>
                <w:szCs w:val="16"/>
                <w:lang w:val="hy-AM"/>
              </w:rPr>
              <w:t>,6</w:t>
            </w:r>
            <w:proofErr w:type="gramEnd"/>
            <w:r w:rsidRPr="006F0BC3">
              <w:rPr>
                <w:rFonts w:ascii="GHEA Grapalat" w:hAnsi="GHEA Grapalat"/>
                <w:color w:val="000000"/>
                <w:sz w:val="16"/>
                <w:szCs w:val="16"/>
              </w:rPr>
              <w:t xml:space="preserve">%, թթվայնությունը 65-1000T </w:t>
            </w:r>
            <w:r w:rsidRPr="006F0BC3">
              <w:rPr>
                <w:rFonts w:ascii="GHEA Grapalat" w:hAnsi="GHEA Grapalat" w:cs="Calibri"/>
                <w:sz w:val="16"/>
                <w:szCs w:val="16"/>
              </w:rPr>
              <w:t>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ՙ«Սննդամթերքի անվտանգության մասին» ՀՀ օրենքի  8-րդ հոդվածի</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լիտր</w:t>
            </w:r>
          </w:p>
        </w:tc>
        <w:tc>
          <w:tcPr>
            <w:tcW w:w="850" w:type="dxa"/>
            <w:vAlign w:val="center"/>
          </w:tcPr>
          <w:p w:rsidR="00C709A4" w:rsidRDefault="00C709A4">
            <w:pPr>
              <w:jc w:val="center"/>
              <w:rPr>
                <w:rFonts w:ascii="Calibri" w:hAnsi="Calibri"/>
                <w:color w:val="000000"/>
              </w:rPr>
            </w:pPr>
            <w:r>
              <w:rPr>
                <w:rFonts w:ascii="Calibri" w:hAnsi="Calibri"/>
                <w:color w:val="000000"/>
              </w:rPr>
              <w:t>650</w:t>
            </w:r>
          </w:p>
        </w:tc>
        <w:tc>
          <w:tcPr>
            <w:tcW w:w="1276" w:type="dxa"/>
            <w:vAlign w:val="center"/>
          </w:tcPr>
          <w:p w:rsidR="00C709A4" w:rsidRDefault="00C709A4">
            <w:pPr>
              <w:jc w:val="center"/>
              <w:rPr>
                <w:rFonts w:ascii="Calibri" w:hAnsi="Calibri"/>
                <w:color w:val="000000"/>
              </w:rPr>
            </w:pPr>
            <w:r>
              <w:rPr>
                <w:rFonts w:ascii="Calibri" w:hAnsi="Calibri"/>
                <w:color w:val="000000"/>
              </w:rPr>
              <w:t>275600</w:t>
            </w:r>
          </w:p>
        </w:tc>
        <w:tc>
          <w:tcPr>
            <w:tcW w:w="992" w:type="dxa"/>
            <w:vAlign w:val="center"/>
          </w:tcPr>
          <w:p w:rsidR="00C709A4" w:rsidRDefault="00C709A4">
            <w:pPr>
              <w:jc w:val="center"/>
              <w:rPr>
                <w:rFonts w:ascii="Calibri" w:hAnsi="Calibri"/>
                <w:color w:val="000000"/>
              </w:rPr>
            </w:pPr>
            <w:r>
              <w:rPr>
                <w:rFonts w:ascii="Calibri" w:hAnsi="Calibri"/>
                <w:color w:val="000000"/>
              </w:rPr>
              <w:t>424</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C808C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C808C4">
              <w:rPr>
                <w:rFonts w:ascii="GHEA Grapalat" w:hAnsi="GHEA Grapalat"/>
                <w:b/>
                <w:sz w:val="16"/>
                <w:szCs w:val="16"/>
              </w:rPr>
              <w:t xml:space="preserve"> </w:t>
            </w:r>
            <w:r w:rsidRPr="004F74A4">
              <w:rPr>
                <w:rFonts w:ascii="GHEA Grapalat" w:hAnsi="GHEA Grapalat"/>
                <w:b/>
                <w:sz w:val="16"/>
                <w:szCs w:val="16"/>
              </w:rPr>
              <w:t>իրականացվում</w:t>
            </w:r>
            <w:r w:rsidRPr="00C808C4">
              <w:rPr>
                <w:rFonts w:ascii="GHEA Grapalat" w:hAnsi="GHEA Grapalat"/>
                <w:b/>
                <w:sz w:val="16"/>
                <w:szCs w:val="16"/>
              </w:rPr>
              <w:t xml:space="preserve"> </w:t>
            </w:r>
            <w:r w:rsidRPr="004F74A4">
              <w:rPr>
                <w:rFonts w:ascii="GHEA Grapalat" w:hAnsi="GHEA Grapalat"/>
                <w:b/>
                <w:sz w:val="16"/>
                <w:szCs w:val="16"/>
              </w:rPr>
              <w:t>է</w:t>
            </w:r>
            <w:r w:rsidRPr="00C808C4">
              <w:rPr>
                <w:rFonts w:ascii="GHEA Grapalat" w:hAnsi="GHEA Grapalat"/>
                <w:b/>
                <w:sz w:val="16"/>
                <w:szCs w:val="16"/>
              </w:rPr>
              <w:t xml:space="preserve">  </w:t>
            </w:r>
            <w:r w:rsidRPr="004F74A4">
              <w:rPr>
                <w:rFonts w:ascii="GHEA Grapalat" w:hAnsi="GHEA Grapalat"/>
                <w:b/>
                <w:sz w:val="16"/>
                <w:szCs w:val="16"/>
              </w:rPr>
              <w:t>Պայմանագիրն</w:t>
            </w:r>
            <w:r w:rsidRPr="00C808C4">
              <w:rPr>
                <w:rFonts w:ascii="GHEA Grapalat" w:hAnsi="GHEA Grapalat"/>
                <w:b/>
                <w:sz w:val="16"/>
                <w:szCs w:val="16"/>
              </w:rPr>
              <w:t xml:space="preserve"> </w:t>
            </w:r>
            <w:r w:rsidRPr="004F74A4">
              <w:rPr>
                <w:rFonts w:ascii="GHEA Grapalat" w:hAnsi="GHEA Grapalat"/>
                <w:b/>
                <w:sz w:val="16"/>
                <w:szCs w:val="16"/>
              </w:rPr>
              <w:t>ուժի</w:t>
            </w:r>
            <w:r w:rsidRPr="00C808C4">
              <w:rPr>
                <w:rFonts w:ascii="GHEA Grapalat" w:hAnsi="GHEA Grapalat"/>
                <w:b/>
                <w:sz w:val="16"/>
                <w:szCs w:val="16"/>
              </w:rPr>
              <w:t xml:space="preserve"> </w:t>
            </w:r>
            <w:r w:rsidRPr="004F74A4">
              <w:rPr>
                <w:rFonts w:ascii="GHEA Grapalat" w:hAnsi="GHEA Grapalat"/>
                <w:b/>
                <w:sz w:val="16"/>
                <w:szCs w:val="16"/>
              </w:rPr>
              <w:t>մեջ</w:t>
            </w:r>
            <w:r w:rsidRPr="00C808C4">
              <w:rPr>
                <w:rFonts w:ascii="GHEA Grapalat" w:hAnsi="GHEA Grapalat"/>
                <w:b/>
                <w:sz w:val="16"/>
                <w:szCs w:val="16"/>
              </w:rPr>
              <w:t xml:space="preserve"> </w:t>
            </w:r>
            <w:r w:rsidRPr="004F74A4">
              <w:rPr>
                <w:rFonts w:ascii="GHEA Grapalat" w:hAnsi="GHEA Grapalat"/>
                <w:b/>
                <w:sz w:val="16"/>
                <w:szCs w:val="16"/>
              </w:rPr>
              <w:t>մտնելու</w:t>
            </w:r>
            <w:r w:rsidRPr="00C808C4">
              <w:rPr>
                <w:rFonts w:ascii="GHEA Grapalat" w:hAnsi="GHEA Grapalat"/>
                <w:b/>
                <w:sz w:val="16"/>
                <w:szCs w:val="16"/>
              </w:rPr>
              <w:t xml:space="preserve"> </w:t>
            </w:r>
            <w:r w:rsidRPr="004F74A4">
              <w:rPr>
                <w:rFonts w:ascii="GHEA Grapalat" w:hAnsi="GHEA Grapalat"/>
                <w:b/>
                <w:sz w:val="16"/>
                <w:szCs w:val="16"/>
              </w:rPr>
              <w:t>օրվանից</w:t>
            </w:r>
            <w:r w:rsidRPr="00C808C4">
              <w:rPr>
                <w:rFonts w:ascii="GHEA Grapalat" w:hAnsi="GHEA Grapalat"/>
                <w:b/>
                <w:sz w:val="16"/>
                <w:szCs w:val="16"/>
              </w:rPr>
              <w:t xml:space="preserve"> </w:t>
            </w:r>
            <w:r w:rsidRPr="004F74A4">
              <w:rPr>
                <w:rFonts w:ascii="GHEA Grapalat" w:hAnsi="GHEA Grapalat"/>
                <w:b/>
                <w:sz w:val="16"/>
                <w:szCs w:val="16"/>
              </w:rPr>
              <w:t>մինչև</w:t>
            </w:r>
            <w:r w:rsidRPr="00C808C4">
              <w:rPr>
                <w:rFonts w:ascii="GHEA Grapalat" w:hAnsi="GHEA Grapalat"/>
                <w:b/>
                <w:sz w:val="16"/>
                <w:szCs w:val="16"/>
              </w:rPr>
              <w:t xml:space="preserve"> </w:t>
            </w:r>
            <w:r w:rsidRPr="004F74A4">
              <w:rPr>
                <w:rFonts w:ascii="GHEA Grapalat" w:hAnsi="GHEA Grapalat"/>
                <w:b/>
                <w:sz w:val="16"/>
                <w:szCs w:val="16"/>
              </w:rPr>
              <w:t>դասապրոցեսի</w:t>
            </w:r>
            <w:r w:rsidRPr="00C808C4">
              <w:rPr>
                <w:rFonts w:ascii="GHEA Grapalat" w:hAnsi="GHEA Grapalat"/>
                <w:b/>
                <w:sz w:val="16"/>
                <w:szCs w:val="16"/>
              </w:rPr>
              <w:t xml:space="preserve"> </w:t>
            </w:r>
            <w:r w:rsidRPr="004F74A4">
              <w:rPr>
                <w:rFonts w:ascii="GHEA Grapalat" w:hAnsi="GHEA Grapalat"/>
                <w:b/>
                <w:sz w:val="16"/>
                <w:szCs w:val="16"/>
              </w:rPr>
              <w:t>ավարտը</w:t>
            </w:r>
          </w:p>
        </w:tc>
      </w:tr>
      <w:tr w:rsidR="00C709A4" w:rsidRPr="00C808C4"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20</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15542000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Պանիր</w:t>
            </w:r>
          </w:p>
        </w:tc>
        <w:tc>
          <w:tcPr>
            <w:tcW w:w="4394" w:type="dxa"/>
            <w:vAlign w:val="center"/>
          </w:tcPr>
          <w:p w:rsidR="00C709A4" w:rsidRPr="00FE0D27" w:rsidRDefault="00C709A4" w:rsidP="003A6C1B">
            <w:pPr>
              <w:spacing w:before="100" w:beforeAutospacing="1" w:after="100" w:afterAutospacing="1"/>
              <w:jc w:val="center"/>
              <w:rPr>
                <w:rFonts w:ascii="GHEA Grapalat" w:hAnsi="GHEA Grapalat" w:cs="Sylfaen"/>
                <w:b/>
                <w:i/>
                <w:color w:val="000000"/>
                <w:sz w:val="14"/>
                <w:szCs w:val="14"/>
                <w:lang w:val="af-ZA"/>
              </w:rPr>
            </w:pPr>
            <w:r w:rsidRPr="00152917">
              <w:rPr>
                <w:rFonts w:ascii="GHEA Grapalat" w:hAnsi="GHEA Grapalat" w:cs="Sylfaen"/>
                <w:b/>
                <w:i/>
                <w:color w:val="000000"/>
                <w:sz w:val="14"/>
                <w:szCs w:val="14"/>
              </w:rPr>
              <w:t>Պանիր</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պինդ</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կովի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կաթից</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աղաջրային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սպիտակից</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մինչև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բաց</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դեղին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գույնի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տարբեր</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մեծության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ձևի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աչքերով</w:t>
            </w:r>
            <w:r w:rsidRPr="00152917">
              <w:rPr>
                <w:rFonts w:ascii="GHEA Grapalat" w:hAnsi="GHEA Grapalat" w:cs="Sylfaen"/>
                <w:b/>
                <w:i/>
                <w:color w:val="000000"/>
                <w:sz w:val="14"/>
                <w:szCs w:val="14"/>
                <w:lang w:val="af-ZA"/>
              </w:rPr>
              <w:t xml:space="preserve">: 46 % </w:t>
            </w:r>
            <w:r w:rsidRPr="00152917">
              <w:rPr>
                <w:rFonts w:ascii="GHEA Grapalat" w:hAnsi="GHEA Grapalat" w:cs="Sylfaen"/>
                <w:b/>
                <w:i/>
                <w:color w:val="000000"/>
                <w:sz w:val="14"/>
                <w:szCs w:val="14"/>
              </w:rPr>
              <w:t>յուղայնությամբ</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պիտանելիության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ժամկետը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ոչ</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պակաս</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քան</w:t>
            </w:r>
            <w:r w:rsidRPr="00152917">
              <w:rPr>
                <w:rFonts w:ascii="GHEA Grapalat" w:hAnsi="GHEA Grapalat" w:cs="Sylfaen"/>
                <w:b/>
                <w:i/>
                <w:color w:val="000000"/>
                <w:sz w:val="14"/>
                <w:szCs w:val="14"/>
                <w:lang w:val="af-ZA"/>
              </w:rPr>
              <w:t xml:space="preserve"> 90%: </w:t>
            </w:r>
            <w:r w:rsidRPr="00152917">
              <w:rPr>
                <w:rFonts w:ascii="GHEA Grapalat" w:hAnsi="GHEA Grapalat" w:cs="Sylfaen"/>
                <w:b/>
                <w:i/>
                <w:color w:val="000000"/>
                <w:sz w:val="14"/>
                <w:szCs w:val="14"/>
              </w:rPr>
              <w:t>Անվտանգությունը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մակնշումը՝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ըստ</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ՀՀ</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կառավարության</w:t>
            </w:r>
            <w:r w:rsidRPr="00152917">
              <w:rPr>
                <w:rFonts w:ascii="GHEA Grapalat" w:hAnsi="GHEA Grapalat" w:cs="Sylfaen"/>
                <w:b/>
                <w:i/>
                <w:color w:val="000000"/>
                <w:sz w:val="14"/>
                <w:szCs w:val="14"/>
                <w:lang w:val="af-ZA"/>
              </w:rPr>
              <w:t xml:space="preserve"> 2006</w:t>
            </w:r>
            <w:r w:rsidRPr="00152917">
              <w:rPr>
                <w:rFonts w:ascii="GHEA Grapalat" w:hAnsi="GHEA Grapalat" w:cs="Sylfaen"/>
                <w:b/>
                <w:i/>
                <w:color w:val="000000"/>
                <w:sz w:val="14"/>
                <w:szCs w:val="14"/>
              </w:rPr>
              <w:t>թ</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դեկտեմբերի</w:t>
            </w:r>
            <w:r w:rsidRPr="00152917">
              <w:rPr>
                <w:rFonts w:ascii="GHEA Grapalat" w:hAnsi="GHEA Grapalat" w:cs="Sylfaen"/>
                <w:b/>
                <w:i/>
                <w:color w:val="000000"/>
                <w:sz w:val="14"/>
                <w:szCs w:val="14"/>
                <w:lang w:val="af-ZA"/>
              </w:rPr>
              <w:t xml:space="preserve"> 21-</w:t>
            </w:r>
            <w:r w:rsidRPr="00152917">
              <w:rPr>
                <w:rFonts w:ascii="GHEA Grapalat" w:hAnsi="GHEA Grapalat" w:cs="Sylfaen"/>
                <w:b/>
                <w:i/>
                <w:color w:val="000000"/>
                <w:sz w:val="14"/>
                <w:szCs w:val="14"/>
              </w:rPr>
              <w:t>ի</w:t>
            </w:r>
            <w:r w:rsidRPr="00152917">
              <w:rPr>
                <w:rFonts w:ascii="GHEA Grapalat" w:hAnsi="GHEA Grapalat" w:cs="Sylfaen"/>
                <w:b/>
                <w:i/>
                <w:color w:val="000000"/>
                <w:sz w:val="14"/>
                <w:szCs w:val="14"/>
                <w:lang w:val="af-ZA"/>
              </w:rPr>
              <w:t xml:space="preserve"> N 1925-</w:t>
            </w:r>
            <w:r w:rsidRPr="00152917">
              <w:rPr>
                <w:rFonts w:ascii="GHEA Grapalat" w:hAnsi="GHEA Grapalat" w:cs="Sylfaen"/>
                <w:b/>
                <w:i/>
                <w:color w:val="000000"/>
                <w:sz w:val="14"/>
                <w:szCs w:val="14"/>
              </w:rPr>
              <w:t>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որոշմամբ</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հաստատված</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Կաթին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կաթնամթերքին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դրանց</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արտադրությանը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ներկայացվող</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պահանջ</w:t>
            </w:r>
            <w:r w:rsidRPr="00152917">
              <w:rPr>
                <w:rFonts w:ascii="GHEA Grapalat" w:hAnsi="GHEA Grapalat" w:cs="Sylfaen"/>
                <w:b/>
                <w:i/>
                <w:color w:val="000000"/>
                <w:sz w:val="14"/>
                <w:szCs w:val="14"/>
                <w:lang w:val="af-ZA"/>
              </w:rPr>
              <w:t>-</w:t>
            </w:r>
            <w:r w:rsidRPr="00152917">
              <w:rPr>
                <w:rFonts w:ascii="GHEA Grapalat" w:hAnsi="GHEA Grapalat" w:cs="Sylfaen"/>
                <w:b/>
                <w:i/>
                <w:color w:val="000000"/>
                <w:sz w:val="14"/>
                <w:szCs w:val="14"/>
              </w:rPr>
              <w:t>ների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տեխնիկական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կանոնակարգի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և</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Սննդամթերքի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անվտանգության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մասին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lastRenderedPageBreak/>
              <w:t>ՀՀ</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օրենքի</w:t>
            </w:r>
            <w:r w:rsidRPr="00152917">
              <w:rPr>
                <w:rFonts w:ascii="GHEA Grapalat" w:hAnsi="GHEA Grapalat" w:cs="Sylfaen"/>
                <w:b/>
                <w:i/>
                <w:color w:val="000000"/>
                <w:sz w:val="14"/>
                <w:szCs w:val="14"/>
                <w:lang w:val="af-ZA"/>
              </w:rPr>
              <w:t xml:space="preserve"> 8-</w:t>
            </w:r>
            <w:r w:rsidRPr="00152917">
              <w:rPr>
                <w:rFonts w:ascii="GHEA Grapalat" w:hAnsi="GHEA Grapalat" w:cs="Sylfaen"/>
                <w:b/>
                <w:i/>
                <w:color w:val="000000"/>
                <w:sz w:val="14"/>
                <w:szCs w:val="14"/>
              </w:rPr>
              <w:t>րդ</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հոդվածի</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Պիտանելիության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մնացորդային</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ժամկետը</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ոչ</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պակաս</w:t>
            </w:r>
            <w:r w:rsidRPr="00152917">
              <w:rPr>
                <w:rFonts w:ascii="GHEA Grapalat" w:hAnsi="GHEA Grapalat" w:cs="Sylfaen"/>
                <w:b/>
                <w:i/>
                <w:color w:val="000000"/>
                <w:sz w:val="14"/>
                <w:szCs w:val="14"/>
                <w:lang w:val="af-ZA"/>
              </w:rPr>
              <w:t xml:space="preserve"> </w:t>
            </w:r>
            <w:r w:rsidRPr="00152917">
              <w:rPr>
                <w:rFonts w:ascii="GHEA Grapalat" w:hAnsi="GHEA Grapalat" w:cs="Sylfaen"/>
                <w:b/>
                <w:i/>
                <w:color w:val="000000"/>
                <w:sz w:val="14"/>
                <w:szCs w:val="14"/>
              </w:rPr>
              <w:t>քան</w:t>
            </w:r>
            <w:r w:rsidRPr="00152917">
              <w:rPr>
                <w:rFonts w:ascii="GHEA Grapalat" w:hAnsi="GHEA Grapalat" w:cs="Sylfaen"/>
                <w:b/>
                <w:i/>
                <w:color w:val="000000"/>
                <w:sz w:val="14"/>
                <w:szCs w:val="14"/>
                <w:lang w:val="af-ZA"/>
              </w:rPr>
              <w:t xml:space="preserve"> 90 %:</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lastRenderedPageBreak/>
              <w:t>կգ</w:t>
            </w:r>
          </w:p>
        </w:tc>
        <w:tc>
          <w:tcPr>
            <w:tcW w:w="850" w:type="dxa"/>
            <w:vAlign w:val="center"/>
          </w:tcPr>
          <w:p w:rsidR="00C709A4" w:rsidRDefault="00C709A4">
            <w:pPr>
              <w:jc w:val="center"/>
              <w:rPr>
                <w:rFonts w:ascii="Calibri" w:hAnsi="Calibri"/>
                <w:color w:val="000000"/>
              </w:rPr>
            </w:pPr>
            <w:r>
              <w:rPr>
                <w:rFonts w:ascii="Calibri" w:hAnsi="Calibri"/>
                <w:color w:val="000000"/>
              </w:rPr>
              <w:t>1500</w:t>
            </w:r>
          </w:p>
        </w:tc>
        <w:tc>
          <w:tcPr>
            <w:tcW w:w="1276" w:type="dxa"/>
            <w:vAlign w:val="center"/>
          </w:tcPr>
          <w:p w:rsidR="00C709A4" w:rsidRDefault="00C709A4">
            <w:pPr>
              <w:jc w:val="center"/>
              <w:rPr>
                <w:rFonts w:ascii="Calibri" w:hAnsi="Calibri"/>
                <w:color w:val="000000"/>
              </w:rPr>
            </w:pPr>
            <w:r>
              <w:rPr>
                <w:rFonts w:ascii="Calibri" w:hAnsi="Calibri"/>
                <w:color w:val="000000"/>
              </w:rPr>
              <w:t>106500</w:t>
            </w:r>
          </w:p>
        </w:tc>
        <w:tc>
          <w:tcPr>
            <w:tcW w:w="992" w:type="dxa"/>
            <w:vAlign w:val="center"/>
          </w:tcPr>
          <w:p w:rsidR="00C709A4" w:rsidRDefault="00C709A4">
            <w:pPr>
              <w:jc w:val="center"/>
              <w:rPr>
                <w:rFonts w:ascii="Calibri" w:hAnsi="Calibri"/>
                <w:color w:val="000000"/>
              </w:rPr>
            </w:pPr>
            <w:r>
              <w:rPr>
                <w:rFonts w:ascii="Calibri" w:hAnsi="Calibri"/>
                <w:color w:val="000000"/>
              </w:rPr>
              <w:t>71</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C808C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C808C4">
              <w:rPr>
                <w:rFonts w:ascii="GHEA Grapalat" w:hAnsi="GHEA Grapalat"/>
                <w:b/>
                <w:sz w:val="16"/>
                <w:szCs w:val="16"/>
              </w:rPr>
              <w:t xml:space="preserve"> </w:t>
            </w:r>
            <w:r w:rsidRPr="004F74A4">
              <w:rPr>
                <w:rFonts w:ascii="GHEA Grapalat" w:hAnsi="GHEA Grapalat"/>
                <w:b/>
                <w:sz w:val="16"/>
                <w:szCs w:val="16"/>
              </w:rPr>
              <w:t>իրականացվում</w:t>
            </w:r>
            <w:r w:rsidRPr="00C808C4">
              <w:rPr>
                <w:rFonts w:ascii="GHEA Grapalat" w:hAnsi="GHEA Grapalat"/>
                <w:b/>
                <w:sz w:val="16"/>
                <w:szCs w:val="16"/>
              </w:rPr>
              <w:t xml:space="preserve"> </w:t>
            </w:r>
            <w:r w:rsidRPr="004F74A4">
              <w:rPr>
                <w:rFonts w:ascii="GHEA Grapalat" w:hAnsi="GHEA Grapalat"/>
                <w:b/>
                <w:sz w:val="16"/>
                <w:szCs w:val="16"/>
              </w:rPr>
              <w:t>է</w:t>
            </w:r>
            <w:r w:rsidRPr="00C808C4">
              <w:rPr>
                <w:rFonts w:ascii="GHEA Grapalat" w:hAnsi="GHEA Grapalat"/>
                <w:b/>
                <w:sz w:val="16"/>
                <w:szCs w:val="16"/>
              </w:rPr>
              <w:t xml:space="preserve">  </w:t>
            </w:r>
            <w:r w:rsidRPr="004F74A4">
              <w:rPr>
                <w:rFonts w:ascii="GHEA Grapalat" w:hAnsi="GHEA Grapalat"/>
                <w:b/>
                <w:sz w:val="16"/>
                <w:szCs w:val="16"/>
              </w:rPr>
              <w:t>Պայմանագիրն</w:t>
            </w:r>
            <w:r w:rsidRPr="00C808C4">
              <w:rPr>
                <w:rFonts w:ascii="GHEA Grapalat" w:hAnsi="GHEA Grapalat"/>
                <w:b/>
                <w:sz w:val="16"/>
                <w:szCs w:val="16"/>
              </w:rPr>
              <w:t xml:space="preserve"> </w:t>
            </w:r>
            <w:r w:rsidRPr="004F74A4">
              <w:rPr>
                <w:rFonts w:ascii="GHEA Grapalat" w:hAnsi="GHEA Grapalat"/>
                <w:b/>
                <w:sz w:val="16"/>
                <w:szCs w:val="16"/>
              </w:rPr>
              <w:t>ուժի</w:t>
            </w:r>
            <w:r w:rsidRPr="00C808C4">
              <w:rPr>
                <w:rFonts w:ascii="GHEA Grapalat" w:hAnsi="GHEA Grapalat"/>
                <w:b/>
                <w:sz w:val="16"/>
                <w:szCs w:val="16"/>
              </w:rPr>
              <w:t xml:space="preserve"> </w:t>
            </w:r>
            <w:r w:rsidRPr="004F74A4">
              <w:rPr>
                <w:rFonts w:ascii="GHEA Grapalat" w:hAnsi="GHEA Grapalat"/>
                <w:b/>
                <w:sz w:val="16"/>
                <w:szCs w:val="16"/>
              </w:rPr>
              <w:t>մեջ</w:t>
            </w:r>
            <w:r w:rsidRPr="00C808C4">
              <w:rPr>
                <w:rFonts w:ascii="GHEA Grapalat" w:hAnsi="GHEA Grapalat"/>
                <w:b/>
                <w:sz w:val="16"/>
                <w:szCs w:val="16"/>
              </w:rPr>
              <w:t xml:space="preserve"> </w:t>
            </w:r>
            <w:r w:rsidRPr="004F74A4">
              <w:rPr>
                <w:rFonts w:ascii="GHEA Grapalat" w:hAnsi="GHEA Grapalat"/>
                <w:b/>
                <w:sz w:val="16"/>
                <w:szCs w:val="16"/>
              </w:rPr>
              <w:t>մտնելու</w:t>
            </w:r>
            <w:r w:rsidRPr="00C808C4">
              <w:rPr>
                <w:rFonts w:ascii="GHEA Grapalat" w:hAnsi="GHEA Grapalat"/>
                <w:b/>
                <w:sz w:val="16"/>
                <w:szCs w:val="16"/>
              </w:rPr>
              <w:t xml:space="preserve"> </w:t>
            </w:r>
            <w:r w:rsidRPr="004F74A4">
              <w:rPr>
                <w:rFonts w:ascii="GHEA Grapalat" w:hAnsi="GHEA Grapalat"/>
                <w:b/>
                <w:sz w:val="16"/>
                <w:szCs w:val="16"/>
              </w:rPr>
              <w:t>օրվանից</w:t>
            </w:r>
            <w:r w:rsidRPr="00C808C4">
              <w:rPr>
                <w:rFonts w:ascii="GHEA Grapalat" w:hAnsi="GHEA Grapalat"/>
                <w:b/>
                <w:sz w:val="16"/>
                <w:szCs w:val="16"/>
              </w:rPr>
              <w:t xml:space="preserve"> </w:t>
            </w:r>
            <w:r w:rsidRPr="004F74A4">
              <w:rPr>
                <w:rFonts w:ascii="GHEA Grapalat" w:hAnsi="GHEA Grapalat"/>
                <w:b/>
                <w:sz w:val="16"/>
                <w:szCs w:val="16"/>
              </w:rPr>
              <w:t>մինչև</w:t>
            </w:r>
            <w:r w:rsidRPr="00C808C4">
              <w:rPr>
                <w:rFonts w:ascii="GHEA Grapalat" w:hAnsi="GHEA Grapalat"/>
                <w:b/>
                <w:sz w:val="16"/>
                <w:szCs w:val="16"/>
              </w:rPr>
              <w:t xml:space="preserve"> </w:t>
            </w:r>
            <w:r w:rsidRPr="004F74A4">
              <w:rPr>
                <w:rFonts w:ascii="GHEA Grapalat" w:hAnsi="GHEA Grapalat"/>
                <w:b/>
                <w:sz w:val="16"/>
                <w:szCs w:val="16"/>
              </w:rPr>
              <w:t>դասապրոցեսի</w:t>
            </w:r>
            <w:r w:rsidRPr="00C808C4">
              <w:rPr>
                <w:rFonts w:ascii="GHEA Grapalat" w:hAnsi="GHEA Grapalat"/>
                <w:b/>
                <w:sz w:val="16"/>
                <w:szCs w:val="16"/>
              </w:rPr>
              <w:t xml:space="preserve"> </w:t>
            </w:r>
            <w:r w:rsidRPr="004F74A4">
              <w:rPr>
                <w:rFonts w:ascii="GHEA Grapalat" w:hAnsi="GHEA Grapalat"/>
                <w:b/>
                <w:sz w:val="16"/>
                <w:szCs w:val="16"/>
              </w:rPr>
              <w:t>ավարտը</w:t>
            </w:r>
          </w:p>
        </w:tc>
      </w:tr>
      <w:tr w:rsidR="00C709A4" w:rsidRPr="00595447" w:rsidTr="00174442">
        <w:tc>
          <w:tcPr>
            <w:tcW w:w="851" w:type="dxa"/>
            <w:vAlign w:val="center"/>
          </w:tcPr>
          <w:p w:rsidR="00C709A4" w:rsidRPr="00C80A7C" w:rsidRDefault="00C709A4" w:rsidP="000A63C8">
            <w:pPr>
              <w:jc w:val="center"/>
              <w:rPr>
                <w:rFonts w:ascii="GHEA Grapalat" w:hAnsi="GHEA Grapalat" w:cs="Arial LatArm"/>
                <w:b/>
                <w:i/>
                <w:sz w:val="16"/>
                <w:szCs w:val="16"/>
              </w:rPr>
            </w:pPr>
            <w:r>
              <w:rPr>
                <w:rFonts w:ascii="GHEA Grapalat" w:hAnsi="GHEA Grapalat" w:cs="Arial LatArm"/>
                <w:b/>
                <w:i/>
                <w:sz w:val="16"/>
                <w:szCs w:val="16"/>
              </w:rPr>
              <w:lastRenderedPageBreak/>
              <w:t>21</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15863500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Աղ</w:t>
            </w:r>
            <w:r w:rsidRPr="002E51D7">
              <w:rPr>
                <w:rFonts w:ascii="Calibri" w:hAnsi="Calibri" w:cs="Calibri"/>
                <w:color w:val="000000"/>
                <w:sz w:val="20"/>
              </w:rPr>
              <w:t xml:space="preserve"> </w:t>
            </w:r>
            <w:r w:rsidRPr="002E51D7">
              <w:rPr>
                <w:rFonts w:ascii="Sylfaen" w:hAnsi="Sylfaen" w:cs="Sylfaen"/>
                <w:color w:val="000000"/>
                <w:sz w:val="20"/>
              </w:rPr>
              <w:t>յոդացված</w:t>
            </w:r>
          </w:p>
        </w:tc>
        <w:tc>
          <w:tcPr>
            <w:tcW w:w="4394" w:type="dxa"/>
            <w:vAlign w:val="center"/>
          </w:tcPr>
          <w:p w:rsidR="00C709A4" w:rsidRPr="00FE0D27" w:rsidRDefault="00C709A4" w:rsidP="003A6C1B">
            <w:pPr>
              <w:spacing w:before="100" w:beforeAutospacing="1" w:after="100" w:afterAutospacing="1"/>
              <w:jc w:val="center"/>
              <w:rPr>
                <w:rFonts w:ascii="GHEA Grapalat" w:hAnsi="GHEA Grapalat" w:cs="Sylfaen"/>
                <w:b/>
                <w:i/>
                <w:color w:val="000000"/>
                <w:sz w:val="14"/>
                <w:szCs w:val="14"/>
                <w:lang w:val="af-ZA"/>
              </w:rPr>
            </w:pPr>
            <w:r w:rsidRPr="006F0BC3">
              <w:rPr>
                <w:rFonts w:ascii="GHEA Grapalat" w:hAnsi="GHEA Grapalat" w:cs="Sylfaen"/>
                <w:sz w:val="16"/>
                <w:szCs w:val="16"/>
              </w:rPr>
              <w:t>Կերակրի</w:t>
            </w:r>
            <w:r w:rsidRPr="006F0BC3">
              <w:rPr>
                <w:rFonts w:ascii="GHEA Grapalat" w:hAnsi="GHEA Grapalat" w:cs="Arial Armenian"/>
                <w:sz w:val="16"/>
                <w:szCs w:val="16"/>
              </w:rPr>
              <w:t xml:space="preserve"> մանր </w:t>
            </w:r>
            <w:r w:rsidRPr="006F0BC3">
              <w:rPr>
                <w:rFonts w:ascii="GHEA Grapalat" w:hAnsi="GHEA Grapalat" w:cs="Sylfaen"/>
                <w:sz w:val="16"/>
                <w:szCs w:val="16"/>
              </w:rPr>
              <w:t>աղ</w:t>
            </w:r>
            <w:r w:rsidRPr="006F0BC3">
              <w:rPr>
                <w:rFonts w:ascii="GHEA Grapalat" w:hAnsi="GHEA Grapalat" w:cs="Arial Armenian"/>
                <w:sz w:val="16"/>
                <w:szCs w:val="16"/>
              </w:rPr>
              <w:t xml:space="preserve">` </w:t>
            </w:r>
            <w:r w:rsidRPr="006F0BC3">
              <w:rPr>
                <w:rFonts w:ascii="GHEA Grapalat" w:hAnsi="GHEA Grapalat" w:cs="Sylfaen"/>
                <w:sz w:val="16"/>
                <w:szCs w:val="16"/>
              </w:rPr>
              <w:t>բարձրտեսակի</w:t>
            </w:r>
            <w:r w:rsidRPr="006F0BC3">
              <w:rPr>
                <w:rFonts w:ascii="GHEA Grapalat" w:hAnsi="GHEA Grapalat" w:cs="Arial Armenian"/>
                <w:sz w:val="16"/>
                <w:szCs w:val="16"/>
              </w:rPr>
              <w:t xml:space="preserve">, </w:t>
            </w:r>
            <w:r w:rsidRPr="006F0BC3">
              <w:rPr>
                <w:rFonts w:ascii="GHEA Grapalat" w:hAnsi="GHEA Grapalat" w:cs="Sylfaen"/>
                <w:sz w:val="16"/>
                <w:szCs w:val="16"/>
              </w:rPr>
              <w:t>յոդացվածՀՍՏ</w:t>
            </w:r>
            <w:r w:rsidRPr="006F0BC3">
              <w:rPr>
                <w:rFonts w:ascii="GHEA Grapalat" w:hAnsi="GHEA Grapalat" w:cs="Arial Armenian"/>
                <w:sz w:val="16"/>
                <w:szCs w:val="16"/>
              </w:rPr>
              <w:t xml:space="preserve"> 239-2005  </w:t>
            </w:r>
            <w:r w:rsidRPr="006F0BC3">
              <w:rPr>
                <w:rFonts w:ascii="GHEA Grapalat" w:hAnsi="GHEA Grapalat" w:cs="Sylfaen"/>
                <w:sz w:val="16"/>
                <w:szCs w:val="16"/>
              </w:rPr>
              <w:t>Պիտանելիությանժամկետըարտադրմանօրվանիցոչպակաս</w:t>
            </w:r>
            <w:r w:rsidRPr="006F0BC3">
              <w:rPr>
                <w:rFonts w:ascii="GHEA Grapalat" w:hAnsi="GHEA Grapalat" w:cs="Arial Armenian"/>
                <w:sz w:val="16"/>
                <w:szCs w:val="16"/>
              </w:rPr>
              <w:t xml:space="preserve"> 12 </w:t>
            </w:r>
            <w:r w:rsidRPr="006F0BC3">
              <w:rPr>
                <w:rFonts w:ascii="GHEA Grapalat" w:hAnsi="GHEA Grapalat" w:cs="Sylfaen"/>
                <w:sz w:val="16"/>
                <w:szCs w:val="16"/>
              </w:rPr>
              <w:t>ամիս</w:t>
            </w:r>
            <w:r w:rsidRPr="006F0BC3">
              <w:rPr>
                <w:rFonts w:ascii="GHEA Grapalat" w:hAnsi="GHEA Grapalat" w:cs="Arial Armenian"/>
                <w:sz w:val="16"/>
                <w:szCs w:val="16"/>
              </w:rPr>
              <w:t>:</w:t>
            </w:r>
            <w:r w:rsidRPr="00FE0D27">
              <w:rPr>
                <w:rFonts w:ascii="GHEA Grapalat" w:hAnsi="GHEA Grapalat"/>
                <w:b/>
                <w:i/>
                <w:color w:val="000000"/>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200</w:t>
            </w:r>
          </w:p>
        </w:tc>
        <w:tc>
          <w:tcPr>
            <w:tcW w:w="1276" w:type="dxa"/>
            <w:vAlign w:val="center"/>
          </w:tcPr>
          <w:p w:rsidR="00C709A4" w:rsidRDefault="00C709A4">
            <w:pPr>
              <w:jc w:val="center"/>
              <w:rPr>
                <w:rFonts w:ascii="Calibri" w:hAnsi="Calibri"/>
                <w:color w:val="000000"/>
              </w:rPr>
            </w:pPr>
            <w:r>
              <w:rPr>
                <w:rFonts w:ascii="Calibri" w:hAnsi="Calibri"/>
                <w:color w:val="000000"/>
              </w:rPr>
              <w:t>12000</w:t>
            </w:r>
          </w:p>
        </w:tc>
        <w:tc>
          <w:tcPr>
            <w:tcW w:w="992" w:type="dxa"/>
            <w:vAlign w:val="center"/>
          </w:tcPr>
          <w:p w:rsidR="00C709A4" w:rsidRDefault="00C709A4">
            <w:pPr>
              <w:jc w:val="center"/>
              <w:rPr>
                <w:rFonts w:ascii="Calibri" w:hAnsi="Calibri"/>
                <w:color w:val="000000"/>
              </w:rPr>
            </w:pPr>
            <w:r>
              <w:rPr>
                <w:rFonts w:ascii="Calibri" w:hAnsi="Calibri"/>
                <w:color w:val="000000"/>
              </w:rPr>
              <w:t>60</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E358A1"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t>ավարտը</w:t>
            </w:r>
          </w:p>
        </w:tc>
      </w:tr>
      <w:tr w:rsidR="00C709A4" w:rsidRPr="00595447"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22</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15871256</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Թեյ</w:t>
            </w:r>
            <w:r w:rsidRPr="002E51D7">
              <w:rPr>
                <w:rFonts w:ascii="Calibri" w:hAnsi="Calibri" w:cs="Calibri"/>
                <w:color w:val="000000"/>
                <w:sz w:val="20"/>
              </w:rPr>
              <w:t xml:space="preserve"> </w:t>
            </w:r>
            <w:r w:rsidRPr="002E51D7">
              <w:rPr>
                <w:rFonts w:ascii="Sylfaen" w:hAnsi="Sylfaen" w:cs="Sylfaen"/>
                <w:color w:val="000000"/>
                <w:sz w:val="20"/>
              </w:rPr>
              <w:t>չոր</w:t>
            </w:r>
          </w:p>
        </w:tc>
        <w:tc>
          <w:tcPr>
            <w:tcW w:w="4394" w:type="dxa"/>
            <w:vAlign w:val="center"/>
          </w:tcPr>
          <w:p w:rsidR="00C709A4" w:rsidRPr="009A0DF9" w:rsidRDefault="00C709A4" w:rsidP="003A6C1B">
            <w:pPr>
              <w:jc w:val="center"/>
              <w:rPr>
                <w:rFonts w:ascii="GHEA Grapalat" w:hAnsi="GHEA Grapalat" w:cs="Sylfaen"/>
                <w:color w:val="000000"/>
                <w:sz w:val="16"/>
                <w:szCs w:val="16"/>
                <w:lang w:val="af-ZA"/>
              </w:rPr>
            </w:pPr>
            <w:r w:rsidRPr="00394FC7">
              <w:rPr>
                <w:rFonts w:ascii="GHEA Grapalat" w:hAnsi="GHEA Grapalat" w:cs="Sylfaen"/>
                <w:b/>
                <w:i/>
                <w:color w:val="000000"/>
                <w:sz w:val="14"/>
                <w:szCs w:val="14"/>
              </w:rPr>
              <w:t>Բայխաթեյ</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սև</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չափածրարված</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և</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առանց</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խոշոր</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տերևներով։</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Փունջ</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բարձրորակ</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և</w:t>
            </w:r>
            <w:r w:rsidRPr="00394FC7">
              <w:rPr>
                <w:rFonts w:ascii="GHEA Grapalat" w:hAnsi="GHEA Grapalat" w:cs="Sylfaen"/>
                <w:b/>
                <w:i/>
                <w:color w:val="000000"/>
                <w:sz w:val="14"/>
                <w:szCs w:val="14"/>
                <w:lang w:val="af-ZA"/>
              </w:rPr>
              <w:t xml:space="preserve"> I </w:t>
            </w:r>
            <w:r w:rsidRPr="00394FC7">
              <w:rPr>
                <w:rFonts w:ascii="GHEA Grapalat" w:hAnsi="GHEA Grapalat" w:cs="Sylfaen"/>
                <w:b/>
                <w:i/>
                <w:color w:val="000000"/>
                <w:sz w:val="14"/>
                <w:szCs w:val="14"/>
              </w:rPr>
              <w:t>տեսակների։</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Անվտանգությունը</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ըստ</w:t>
            </w:r>
            <w:r w:rsidRPr="00394FC7">
              <w:rPr>
                <w:rFonts w:ascii="GHEA Grapalat" w:hAnsi="GHEA Grapalat" w:cs="Sylfaen"/>
                <w:b/>
                <w:i/>
                <w:color w:val="000000"/>
                <w:sz w:val="14"/>
                <w:szCs w:val="14"/>
                <w:lang w:val="af-ZA"/>
              </w:rPr>
              <w:t xml:space="preserve"> 2-III-4.9-01-2010 </w:t>
            </w:r>
            <w:r w:rsidRPr="00394FC7">
              <w:rPr>
                <w:rFonts w:ascii="GHEA Grapalat" w:hAnsi="GHEA Grapalat" w:cs="Sylfaen"/>
                <w:b/>
                <w:i/>
                <w:color w:val="000000"/>
                <w:sz w:val="14"/>
                <w:szCs w:val="14"/>
              </w:rPr>
              <w:t>հիգիենիկ</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նորմատիվների</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իսկ</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մակնշումը</w:t>
            </w:r>
            <w:r w:rsidRPr="00394FC7">
              <w:rPr>
                <w:rFonts w:ascii="GHEA Grapalat" w:hAnsi="GHEA Grapalat" w:cs="Sylfaen"/>
                <w:b/>
                <w:i/>
                <w:color w:val="000000"/>
                <w:sz w:val="14"/>
                <w:szCs w:val="14"/>
                <w:lang w:val="af-ZA"/>
              </w:rPr>
              <w:t>` «</w:t>
            </w:r>
            <w:r w:rsidRPr="00394FC7">
              <w:rPr>
                <w:rFonts w:ascii="GHEA Grapalat" w:hAnsi="GHEA Grapalat" w:cs="Sylfaen"/>
                <w:b/>
                <w:i/>
                <w:color w:val="000000"/>
                <w:sz w:val="14"/>
                <w:szCs w:val="14"/>
              </w:rPr>
              <w:t>Սննդամթերքի</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անվտանգության</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մասին</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ՀՀ</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օրենքի</w:t>
            </w:r>
            <w:r w:rsidRPr="00394FC7">
              <w:rPr>
                <w:rFonts w:ascii="GHEA Grapalat" w:hAnsi="GHEA Grapalat" w:cs="Sylfaen"/>
                <w:b/>
                <w:i/>
                <w:color w:val="000000"/>
                <w:sz w:val="14"/>
                <w:szCs w:val="14"/>
                <w:lang w:val="af-ZA"/>
              </w:rPr>
              <w:t xml:space="preserve"> 8-</w:t>
            </w:r>
            <w:r w:rsidRPr="00394FC7">
              <w:rPr>
                <w:rFonts w:ascii="GHEA Grapalat" w:hAnsi="GHEA Grapalat" w:cs="Sylfaen"/>
                <w:b/>
                <w:i/>
                <w:color w:val="000000"/>
                <w:sz w:val="14"/>
                <w:szCs w:val="14"/>
              </w:rPr>
              <w:t>րդ</w:t>
            </w:r>
            <w:r w:rsidRPr="00394FC7">
              <w:rPr>
                <w:rFonts w:ascii="GHEA Grapalat" w:hAnsi="GHEA Grapalat" w:cs="Sylfaen"/>
                <w:b/>
                <w:i/>
                <w:color w:val="000000"/>
                <w:sz w:val="14"/>
                <w:szCs w:val="14"/>
                <w:lang w:val="af-ZA"/>
              </w:rPr>
              <w:t xml:space="preserve"> </w:t>
            </w:r>
            <w:r w:rsidRPr="00394FC7">
              <w:rPr>
                <w:rFonts w:ascii="GHEA Grapalat" w:hAnsi="GHEA Grapalat" w:cs="Sylfaen"/>
                <w:b/>
                <w:i/>
                <w:color w:val="000000"/>
                <w:sz w:val="14"/>
                <w:szCs w:val="14"/>
              </w:rPr>
              <w:t>հոդվածի</w:t>
            </w:r>
            <w:r w:rsidRPr="00394FC7">
              <w:rPr>
                <w:rFonts w:ascii="GHEA Grapalat" w:hAnsi="GHEA Grapalat" w:cs="Sylfaen"/>
                <w:b/>
                <w:i/>
                <w:color w:val="000000"/>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5000</w:t>
            </w:r>
          </w:p>
        </w:tc>
        <w:tc>
          <w:tcPr>
            <w:tcW w:w="1276" w:type="dxa"/>
            <w:vAlign w:val="center"/>
          </w:tcPr>
          <w:p w:rsidR="00C709A4" w:rsidRDefault="00C709A4">
            <w:pPr>
              <w:jc w:val="center"/>
              <w:rPr>
                <w:rFonts w:ascii="Calibri" w:hAnsi="Calibri"/>
                <w:color w:val="000000"/>
              </w:rPr>
            </w:pPr>
            <w:r>
              <w:rPr>
                <w:rFonts w:ascii="Calibri" w:hAnsi="Calibri"/>
                <w:color w:val="000000"/>
              </w:rPr>
              <w:t>15000</w:t>
            </w:r>
          </w:p>
        </w:tc>
        <w:tc>
          <w:tcPr>
            <w:tcW w:w="992" w:type="dxa"/>
            <w:vAlign w:val="center"/>
          </w:tcPr>
          <w:p w:rsidR="00C709A4" w:rsidRDefault="00C709A4">
            <w:pPr>
              <w:jc w:val="center"/>
              <w:rPr>
                <w:rFonts w:ascii="Calibri" w:hAnsi="Calibri"/>
                <w:color w:val="000000"/>
              </w:rPr>
            </w:pPr>
            <w:r>
              <w:rPr>
                <w:rFonts w:ascii="Calibri" w:hAnsi="Calibri"/>
                <w:color w:val="000000"/>
              </w:rPr>
              <w:t>3</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E358A1"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t>ավարտը</w:t>
            </w:r>
          </w:p>
        </w:tc>
      </w:tr>
      <w:tr w:rsidR="00C709A4" w:rsidRPr="00595447"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23</w:t>
            </w:r>
          </w:p>
        </w:tc>
        <w:tc>
          <w:tcPr>
            <w:tcW w:w="1418" w:type="dxa"/>
            <w:vAlign w:val="center"/>
          </w:tcPr>
          <w:p w:rsidR="00C709A4" w:rsidRPr="00720ED4" w:rsidRDefault="00C709A4">
            <w:pPr>
              <w:jc w:val="center"/>
              <w:rPr>
                <w:rFonts w:ascii="Arial" w:hAnsi="Arial" w:cs="Arial"/>
                <w:b/>
                <w:color w:val="000000"/>
                <w:sz w:val="22"/>
              </w:rPr>
            </w:pPr>
            <w:r w:rsidRPr="00720ED4">
              <w:rPr>
                <w:rFonts w:ascii="Arial" w:hAnsi="Arial" w:cs="Arial"/>
                <w:b/>
                <w:color w:val="000000"/>
                <w:sz w:val="22"/>
              </w:rPr>
              <w:t>15871256</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Կարմիր</w:t>
            </w:r>
            <w:r w:rsidRPr="002E51D7">
              <w:rPr>
                <w:rFonts w:ascii="Calibri" w:hAnsi="Calibri" w:cs="Calibri"/>
                <w:color w:val="000000"/>
                <w:sz w:val="20"/>
              </w:rPr>
              <w:t xml:space="preserve"> </w:t>
            </w:r>
            <w:r w:rsidRPr="002E51D7">
              <w:rPr>
                <w:rFonts w:ascii="Sylfaen" w:hAnsi="Sylfaen" w:cs="Sylfaen"/>
                <w:color w:val="000000"/>
                <w:sz w:val="20"/>
              </w:rPr>
              <w:t>պղպեղ</w:t>
            </w:r>
          </w:p>
        </w:tc>
        <w:tc>
          <w:tcPr>
            <w:tcW w:w="4394" w:type="dxa"/>
            <w:vAlign w:val="center"/>
          </w:tcPr>
          <w:p w:rsidR="00C709A4" w:rsidRPr="00FE0D27" w:rsidRDefault="00C709A4" w:rsidP="003A6C1B">
            <w:pPr>
              <w:jc w:val="center"/>
              <w:rPr>
                <w:rFonts w:ascii="GHEA Grapalat" w:hAnsi="GHEA Grapalat" w:cs="Sylfaen"/>
                <w:color w:val="000000"/>
                <w:sz w:val="16"/>
                <w:szCs w:val="16"/>
                <w:lang w:val="af-ZA"/>
              </w:rPr>
            </w:pPr>
            <w:r w:rsidRPr="00C16156">
              <w:rPr>
                <w:rFonts w:ascii="GHEA Grapalat" w:hAnsi="GHEA Grapalat"/>
                <w:b/>
                <w:i/>
                <w:sz w:val="14"/>
                <w:szCs w:val="14"/>
                <w:lang w:val="af-ZA"/>
              </w:rPr>
              <w:t>Պղպեղ կարմիր` աղացած, ԳՕՍՏ 29053-9</w:t>
            </w:r>
            <w:r>
              <w:rPr>
                <w:rFonts w:ascii="GHEA Grapalat" w:hAnsi="GHEA Grapalat"/>
                <w:b/>
                <w:i/>
                <w:sz w:val="14"/>
                <w:szCs w:val="14"/>
                <w:lang w:val="af-ZA"/>
              </w:rPr>
              <w:t xml:space="preserve">1։ Քաղցր, ընտիր </w:t>
            </w:r>
            <w:r w:rsidRPr="00C16156">
              <w:rPr>
                <w:rFonts w:ascii="GHEA Grapalat" w:hAnsi="GHEA Grapalat"/>
                <w:b/>
                <w:i/>
                <w:sz w:val="14"/>
                <w:szCs w:val="14"/>
                <w:lang w:val="af-ZA"/>
              </w:rPr>
              <w:t xml:space="preserve"> տեսակի,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Անվտանգությունը, փաթեթավորումը և մակնշումը` ըստ ՀՀ կառավարության 2006թ. դեկտեմբերի 21-ի N 1913-Ն որոշմամբ հաստատված &lt;&lt;Թարմ պտուղ-բանջարեղենի տեխնիկական կանոնակարգի&gt;&gt; և &lt;&lt;Սննդամթերքի անվտանգության մասին&gt;&gt; ՀՀ օրենքի 8-րդ</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2500</w:t>
            </w:r>
          </w:p>
        </w:tc>
        <w:tc>
          <w:tcPr>
            <w:tcW w:w="1276" w:type="dxa"/>
            <w:vAlign w:val="center"/>
          </w:tcPr>
          <w:p w:rsidR="00C709A4" w:rsidRDefault="00C709A4">
            <w:pPr>
              <w:jc w:val="center"/>
              <w:rPr>
                <w:rFonts w:ascii="Calibri" w:hAnsi="Calibri"/>
                <w:color w:val="000000"/>
              </w:rPr>
            </w:pPr>
            <w:r>
              <w:rPr>
                <w:rFonts w:ascii="Calibri" w:hAnsi="Calibri"/>
                <w:color w:val="000000"/>
              </w:rPr>
              <w:t>5000</w:t>
            </w:r>
          </w:p>
        </w:tc>
        <w:tc>
          <w:tcPr>
            <w:tcW w:w="992" w:type="dxa"/>
            <w:vAlign w:val="center"/>
          </w:tcPr>
          <w:p w:rsidR="00C709A4" w:rsidRDefault="00C709A4">
            <w:pPr>
              <w:jc w:val="center"/>
              <w:rPr>
                <w:rFonts w:ascii="Calibri" w:hAnsi="Calibri"/>
                <w:color w:val="000000"/>
              </w:rPr>
            </w:pPr>
            <w:r>
              <w:rPr>
                <w:rFonts w:ascii="Calibri" w:hAnsi="Calibri"/>
                <w:color w:val="000000"/>
              </w:rPr>
              <w:t>2</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E358A1"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t>ավարտը</w:t>
            </w:r>
          </w:p>
        </w:tc>
      </w:tr>
      <w:tr w:rsidR="00C709A4" w:rsidRPr="00595447"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24</w:t>
            </w:r>
          </w:p>
        </w:tc>
        <w:tc>
          <w:tcPr>
            <w:tcW w:w="1418" w:type="dxa"/>
            <w:vAlign w:val="center"/>
          </w:tcPr>
          <w:p w:rsidR="00C709A4" w:rsidRPr="00C80A7C" w:rsidRDefault="00C709A4" w:rsidP="003A6C1B">
            <w:pPr>
              <w:rPr>
                <w:rFonts w:ascii="GHEA Grapalat" w:hAnsi="GHEA Grapalat"/>
                <w:b/>
                <w:i/>
                <w:color w:val="000000"/>
                <w:sz w:val="16"/>
                <w:szCs w:val="16"/>
              </w:rPr>
            </w:pPr>
            <w:r w:rsidRPr="00627374">
              <w:rPr>
                <w:rFonts w:ascii="GHEA Grapalat" w:hAnsi="GHEA Grapalat"/>
                <w:b/>
                <w:i/>
                <w:color w:val="000000"/>
                <w:sz w:val="16"/>
                <w:szCs w:val="16"/>
              </w:rPr>
              <w:t>15851100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Սև</w:t>
            </w:r>
            <w:r w:rsidRPr="002E51D7">
              <w:rPr>
                <w:rFonts w:ascii="Calibri" w:hAnsi="Calibri" w:cs="Calibri"/>
                <w:color w:val="000000"/>
                <w:sz w:val="20"/>
              </w:rPr>
              <w:t xml:space="preserve"> </w:t>
            </w:r>
            <w:r w:rsidRPr="002E51D7">
              <w:rPr>
                <w:rFonts w:ascii="Sylfaen" w:hAnsi="Sylfaen" w:cs="Sylfaen"/>
                <w:color w:val="000000"/>
                <w:sz w:val="20"/>
              </w:rPr>
              <w:t>պղպեղ</w:t>
            </w:r>
          </w:p>
        </w:tc>
        <w:tc>
          <w:tcPr>
            <w:tcW w:w="4394" w:type="dxa"/>
            <w:vAlign w:val="center"/>
          </w:tcPr>
          <w:p w:rsidR="00C709A4" w:rsidRPr="009A0DF9" w:rsidRDefault="00C709A4" w:rsidP="00897E72">
            <w:pPr>
              <w:jc w:val="center"/>
              <w:rPr>
                <w:rFonts w:ascii="GHEA Grapalat" w:hAnsi="GHEA Grapalat"/>
                <w:b/>
                <w:i/>
                <w:sz w:val="14"/>
                <w:szCs w:val="14"/>
                <w:lang w:val="af-ZA"/>
              </w:rPr>
            </w:pPr>
            <w:r w:rsidRPr="00C16156">
              <w:rPr>
                <w:rFonts w:ascii="GHEA Grapalat" w:hAnsi="GHEA Grapalat"/>
                <w:b/>
                <w:i/>
                <w:sz w:val="14"/>
                <w:szCs w:val="14"/>
                <w:lang w:val="af-ZA"/>
              </w:rPr>
              <w:t xml:space="preserve">Պղպեղ </w:t>
            </w:r>
            <w:r>
              <w:rPr>
                <w:rFonts w:ascii="GHEA Grapalat" w:hAnsi="GHEA Grapalat"/>
                <w:b/>
                <w:i/>
                <w:sz w:val="14"/>
                <w:szCs w:val="14"/>
                <w:lang w:val="af-ZA"/>
              </w:rPr>
              <w:t>սև</w:t>
            </w:r>
            <w:r w:rsidRPr="00C16156">
              <w:rPr>
                <w:rFonts w:ascii="GHEA Grapalat" w:hAnsi="GHEA Grapalat"/>
                <w:b/>
                <w:i/>
                <w:sz w:val="14"/>
                <w:szCs w:val="14"/>
                <w:lang w:val="af-ZA"/>
              </w:rPr>
              <w:t xml:space="preserve"> աղացած, ԳՕՍՏ 29053-9</w:t>
            </w:r>
            <w:r>
              <w:rPr>
                <w:rFonts w:ascii="GHEA Grapalat" w:hAnsi="GHEA Grapalat"/>
                <w:b/>
                <w:i/>
                <w:sz w:val="14"/>
                <w:szCs w:val="14"/>
                <w:lang w:val="af-ZA"/>
              </w:rPr>
              <w:t xml:space="preserve">1։ Քաղցր, ընտիր </w:t>
            </w:r>
            <w:r w:rsidRPr="00C16156">
              <w:rPr>
                <w:rFonts w:ascii="GHEA Grapalat" w:hAnsi="GHEA Grapalat"/>
                <w:b/>
                <w:i/>
                <w:sz w:val="14"/>
                <w:szCs w:val="14"/>
                <w:lang w:val="af-ZA"/>
              </w:rPr>
              <w:t xml:space="preserve"> տեսակի,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Անվտանգությունը, փաթեթավորումը և մակնշումը` ըստ ՀՀ կառավարության 2006թ. դեկտեմբերի 21-ի N 1913-Ն որոշմամբ հաստատված &lt;&lt;Թարմ պտուղ-բանջարեղենի տեխնիկական կանոնակարգի&gt;&gt; և &lt;&lt;Սննդամթերքի անվտանգության մասին&gt;&gt; ՀՀ օրենքի 8-րդ</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3500</w:t>
            </w:r>
          </w:p>
        </w:tc>
        <w:tc>
          <w:tcPr>
            <w:tcW w:w="1276" w:type="dxa"/>
            <w:vAlign w:val="center"/>
          </w:tcPr>
          <w:p w:rsidR="00C709A4" w:rsidRDefault="00C709A4">
            <w:pPr>
              <w:jc w:val="center"/>
              <w:rPr>
                <w:rFonts w:ascii="Calibri" w:hAnsi="Calibri"/>
                <w:color w:val="000000"/>
              </w:rPr>
            </w:pPr>
            <w:r>
              <w:rPr>
                <w:rFonts w:ascii="Calibri" w:hAnsi="Calibri"/>
                <w:color w:val="000000"/>
              </w:rPr>
              <w:t>7000</w:t>
            </w:r>
          </w:p>
        </w:tc>
        <w:tc>
          <w:tcPr>
            <w:tcW w:w="992" w:type="dxa"/>
            <w:vAlign w:val="center"/>
          </w:tcPr>
          <w:p w:rsidR="00C709A4" w:rsidRDefault="00C709A4">
            <w:pPr>
              <w:jc w:val="center"/>
              <w:rPr>
                <w:rFonts w:ascii="Calibri" w:hAnsi="Calibri"/>
                <w:color w:val="000000"/>
              </w:rPr>
            </w:pPr>
            <w:r>
              <w:rPr>
                <w:rFonts w:ascii="Calibri" w:hAnsi="Calibri"/>
                <w:color w:val="000000"/>
              </w:rPr>
              <w:t>2</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E358A1"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t>ավարտը</w:t>
            </w:r>
          </w:p>
        </w:tc>
      </w:tr>
      <w:tr w:rsidR="00C709A4" w:rsidRPr="00595447" w:rsidTr="00174442">
        <w:tc>
          <w:tcPr>
            <w:tcW w:w="851" w:type="dxa"/>
            <w:vAlign w:val="center"/>
          </w:tcPr>
          <w:p w:rsidR="00C709A4" w:rsidRPr="00C80A7C" w:rsidRDefault="00C709A4" w:rsidP="003A6C1B">
            <w:pPr>
              <w:jc w:val="center"/>
              <w:rPr>
                <w:rFonts w:ascii="GHEA Grapalat" w:hAnsi="GHEA Grapalat" w:cs="Arial LatArm"/>
                <w:b/>
                <w:i/>
                <w:sz w:val="16"/>
                <w:szCs w:val="16"/>
              </w:rPr>
            </w:pPr>
            <w:r>
              <w:rPr>
                <w:rFonts w:ascii="GHEA Grapalat" w:hAnsi="GHEA Grapalat" w:cs="Arial LatArm"/>
                <w:b/>
                <w:i/>
                <w:sz w:val="16"/>
                <w:szCs w:val="16"/>
              </w:rPr>
              <w:t>25</w:t>
            </w:r>
          </w:p>
        </w:tc>
        <w:tc>
          <w:tcPr>
            <w:tcW w:w="1418" w:type="dxa"/>
            <w:vAlign w:val="center"/>
          </w:tcPr>
          <w:p w:rsidR="00C709A4" w:rsidRPr="00C80A7C" w:rsidRDefault="00C709A4" w:rsidP="003A6C1B">
            <w:pPr>
              <w:rPr>
                <w:rFonts w:ascii="GHEA Grapalat" w:hAnsi="GHEA Grapalat"/>
                <w:b/>
                <w:i/>
                <w:color w:val="000000"/>
                <w:sz w:val="16"/>
                <w:szCs w:val="16"/>
              </w:rPr>
            </w:pPr>
            <w:r w:rsidRPr="00200475">
              <w:rPr>
                <w:rFonts w:ascii="GHEA Grapalat" w:hAnsi="GHEA Grapalat"/>
                <w:b/>
                <w:i/>
                <w:color w:val="000000"/>
                <w:sz w:val="16"/>
                <w:szCs w:val="16"/>
              </w:rPr>
              <w:t>15871110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Շաքարավազ</w:t>
            </w:r>
          </w:p>
        </w:tc>
        <w:tc>
          <w:tcPr>
            <w:tcW w:w="4394" w:type="dxa"/>
            <w:vAlign w:val="center"/>
          </w:tcPr>
          <w:p w:rsidR="00C709A4" w:rsidRPr="00496324" w:rsidRDefault="00C709A4" w:rsidP="003A6C1B">
            <w:pPr>
              <w:spacing w:before="100" w:beforeAutospacing="1" w:after="100" w:afterAutospacing="1"/>
              <w:jc w:val="center"/>
              <w:rPr>
                <w:rFonts w:ascii="GHEA Grapalat" w:hAnsi="GHEA Grapalat" w:cs="Sylfaen"/>
                <w:color w:val="000000"/>
                <w:sz w:val="16"/>
                <w:szCs w:val="16"/>
                <w:lang w:val="af-ZA"/>
              </w:rPr>
            </w:pPr>
            <w:r w:rsidRPr="00F5155C">
              <w:rPr>
                <w:rFonts w:ascii="GHEA Grapalat" w:hAnsi="GHEA Grapalat" w:cs="Sylfaen"/>
                <w:sz w:val="16"/>
                <w:szCs w:val="16"/>
                <w:lang w:val="hy-AM"/>
              </w:rPr>
              <w:t>Սպիտակգույնի</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սորուն</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քաղցր</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առանցկողմնակիհամիևհոտի</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ինչպեսչորվիճակում</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այնպեսէլլուծույթում</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Շաքարիլուծույթըպետքէլինիթափանցիկ</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առանցչլուծվածնստվածքիևկողմնակիխառնուկների</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սախարոզիզանգվածայինմասը</w:t>
            </w:r>
            <w:r w:rsidRPr="00F5155C">
              <w:rPr>
                <w:rFonts w:ascii="GHEA Grapalat" w:hAnsi="GHEA Grapalat" w:cs="Arial Armenian"/>
                <w:sz w:val="16"/>
                <w:szCs w:val="16"/>
                <w:lang w:val="hy-AM"/>
              </w:rPr>
              <w:t>` 99,75%-</w:t>
            </w:r>
            <w:r w:rsidRPr="00F5155C">
              <w:rPr>
                <w:rFonts w:ascii="GHEA Grapalat" w:hAnsi="GHEA Grapalat" w:cs="Sylfaen"/>
                <w:sz w:val="16"/>
                <w:szCs w:val="16"/>
                <w:lang w:val="hy-AM"/>
              </w:rPr>
              <w:t>իցոչպակաս</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չորնյութիվրահաշված</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խոնավությանզանգվածայինմասը</w:t>
            </w:r>
            <w:r w:rsidRPr="00F5155C">
              <w:rPr>
                <w:rFonts w:ascii="GHEA Grapalat" w:hAnsi="GHEA Grapalat" w:cs="Arial Armenian"/>
                <w:sz w:val="16"/>
                <w:szCs w:val="16"/>
                <w:lang w:val="hy-AM"/>
              </w:rPr>
              <w:t>` 0,14%-</w:t>
            </w:r>
            <w:r w:rsidRPr="00F5155C">
              <w:rPr>
                <w:rFonts w:ascii="GHEA Grapalat" w:hAnsi="GHEA Grapalat" w:cs="Sylfaen"/>
                <w:sz w:val="16"/>
                <w:szCs w:val="16"/>
                <w:lang w:val="hy-AM"/>
              </w:rPr>
              <w:t>իցոչավել</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ֆեռոխառնուկներիզանգվածայինմասը</w:t>
            </w:r>
            <w:r w:rsidRPr="00F5155C">
              <w:rPr>
                <w:rFonts w:ascii="GHEA Grapalat" w:hAnsi="GHEA Grapalat" w:cs="Arial Armenian"/>
                <w:sz w:val="16"/>
                <w:szCs w:val="16"/>
                <w:lang w:val="hy-AM"/>
              </w:rPr>
              <w:t>` 0,0003%-</w:t>
            </w:r>
            <w:r w:rsidRPr="00F5155C">
              <w:rPr>
                <w:rFonts w:ascii="GHEA Grapalat" w:hAnsi="GHEA Grapalat" w:cs="Sylfaen"/>
                <w:sz w:val="16"/>
                <w:szCs w:val="16"/>
                <w:lang w:val="hy-AM"/>
              </w:rPr>
              <w:t>իցոչավել</w:t>
            </w:r>
            <w:r w:rsidRPr="00F5155C">
              <w:rPr>
                <w:rFonts w:ascii="GHEA Grapalat" w:hAnsi="GHEA Grapalat" w:cs="Arial Armenian"/>
                <w:sz w:val="16"/>
                <w:szCs w:val="16"/>
                <w:lang w:val="hy-AM"/>
              </w:rPr>
              <w:t xml:space="preserve">, </w:t>
            </w:r>
            <w:r w:rsidRPr="00F5155C">
              <w:rPr>
                <w:rFonts w:ascii="GHEA Grapalat" w:hAnsi="GHEA Grapalat" w:cs="Sylfaen"/>
                <w:sz w:val="16"/>
                <w:szCs w:val="16"/>
                <w:lang w:val="hy-AM"/>
              </w:rPr>
              <w:t>ԳՕՍՏ</w:t>
            </w:r>
            <w:r w:rsidRPr="00F5155C">
              <w:rPr>
                <w:rFonts w:ascii="GHEA Grapalat" w:hAnsi="GHEA Grapalat" w:cs="Arial Armenian"/>
                <w:sz w:val="16"/>
                <w:szCs w:val="16"/>
                <w:lang w:val="hy-AM"/>
              </w:rPr>
              <w:t xml:space="preserve"> 21-94:</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400</w:t>
            </w:r>
          </w:p>
        </w:tc>
        <w:tc>
          <w:tcPr>
            <w:tcW w:w="1276" w:type="dxa"/>
            <w:vAlign w:val="center"/>
          </w:tcPr>
          <w:p w:rsidR="00C709A4" w:rsidRDefault="00C709A4">
            <w:pPr>
              <w:jc w:val="center"/>
              <w:rPr>
                <w:rFonts w:ascii="Calibri" w:hAnsi="Calibri"/>
                <w:color w:val="000000"/>
              </w:rPr>
            </w:pPr>
            <w:r>
              <w:rPr>
                <w:rFonts w:ascii="Calibri" w:hAnsi="Calibri"/>
                <w:color w:val="000000"/>
              </w:rPr>
              <w:t>41200</w:t>
            </w:r>
          </w:p>
        </w:tc>
        <w:tc>
          <w:tcPr>
            <w:tcW w:w="992" w:type="dxa"/>
            <w:vAlign w:val="center"/>
          </w:tcPr>
          <w:p w:rsidR="00C709A4" w:rsidRDefault="00C709A4">
            <w:pPr>
              <w:jc w:val="center"/>
              <w:rPr>
                <w:rFonts w:ascii="Calibri" w:hAnsi="Calibri"/>
                <w:color w:val="000000"/>
              </w:rPr>
            </w:pPr>
            <w:r>
              <w:rPr>
                <w:rFonts w:ascii="Calibri" w:hAnsi="Calibri"/>
                <w:color w:val="000000"/>
              </w:rPr>
              <w:t>103</w:t>
            </w:r>
          </w:p>
        </w:tc>
        <w:tc>
          <w:tcPr>
            <w:tcW w:w="1134" w:type="dxa"/>
            <w:vAlign w:val="center"/>
          </w:tcPr>
          <w:p w:rsidR="00C709A4" w:rsidRDefault="00C709A4"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E5677F">
              <w:rPr>
                <w:rFonts w:ascii="GHEA Grapalat" w:hAnsi="GHEA Grapalat" w:cs="Calibri"/>
                <w:b/>
                <w:color w:val="000000"/>
                <w:sz w:val="16"/>
                <w:szCs w:val="16"/>
              </w:rPr>
              <w:t>Ըստ պահանջի</w:t>
            </w:r>
          </w:p>
        </w:tc>
        <w:tc>
          <w:tcPr>
            <w:tcW w:w="1984" w:type="dxa"/>
            <w:vAlign w:val="center"/>
          </w:tcPr>
          <w:p w:rsidR="00C709A4" w:rsidRPr="00E358A1"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t>ավարտը</w:t>
            </w:r>
          </w:p>
        </w:tc>
      </w:tr>
      <w:tr w:rsidR="00C709A4" w:rsidRPr="00595447" w:rsidTr="00174442">
        <w:tc>
          <w:tcPr>
            <w:tcW w:w="851" w:type="dxa"/>
            <w:vAlign w:val="center"/>
          </w:tcPr>
          <w:p w:rsidR="00C709A4" w:rsidRDefault="00C709A4" w:rsidP="003A6C1B">
            <w:pPr>
              <w:jc w:val="center"/>
              <w:rPr>
                <w:rFonts w:ascii="GHEA Grapalat" w:hAnsi="GHEA Grapalat" w:cs="Arial LatArm"/>
                <w:b/>
                <w:i/>
                <w:sz w:val="16"/>
                <w:szCs w:val="16"/>
              </w:rPr>
            </w:pPr>
            <w:r>
              <w:rPr>
                <w:rFonts w:ascii="GHEA Grapalat" w:hAnsi="GHEA Grapalat" w:cs="Arial LatArm"/>
                <w:b/>
                <w:i/>
                <w:sz w:val="16"/>
                <w:szCs w:val="16"/>
              </w:rPr>
              <w:t>26</w:t>
            </w:r>
          </w:p>
        </w:tc>
        <w:tc>
          <w:tcPr>
            <w:tcW w:w="1418" w:type="dxa"/>
            <w:vAlign w:val="center"/>
          </w:tcPr>
          <w:p w:rsidR="00C709A4" w:rsidRPr="00200475" w:rsidRDefault="00C709A4" w:rsidP="003A6C1B">
            <w:pPr>
              <w:rPr>
                <w:rFonts w:ascii="GHEA Grapalat" w:hAnsi="GHEA Grapalat"/>
                <w:b/>
                <w:i/>
                <w:color w:val="000000"/>
                <w:sz w:val="16"/>
                <w:szCs w:val="16"/>
              </w:rPr>
            </w:pP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Խնձորի</w:t>
            </w:r>
            <w:r w:rsidRPr="002E51D7">
              <w:rPr>
                <w:rFonts w:ascii="Calibri" w:hAnsi="Calibri" w:cs="Calibri"/>
                <w:color w:val="000000"/>
                <w:sz w:val="20"/>
              </w:rPr>
              <w:t xml:space="preserve"> </w:t>
            </w:r>
            <w:r w:rsidRPr="002E51D7">
              <w:rPr>
                <w:rFonts w:ascii="Sylfaen" w:hAnsi="Sylfaen" w:cs="Sylfaen"/>
                <w:color w:val="000000"/>
                <w:sz w:val="20"/>
              </w:rPr>
              <w:t>քացախ</w:t>
            </w:r>
          </w:p>
        </w:tc>
        <w:tc>
          <w:tcPr>
            <w:tcW w:w="4394" w:type="dxa"/>
            <w:vAlign w:val="center"/>
          </w:tcPr>
          <w:p w:rsidR="00C709A4" w:rsidRPr="00C16156" w:rsidRDefault="00C709A4" w:rsidP="003A6C1B">
            <w:pPr>
              <w:spacing w:before="100" w:beforeAutospacing="1" w:after="100" w:afterAutospacing="1"/>
              <w:jc w:val="center"/>
              <w:rPr>
                <w:rFonts w:ascii="GHEA Grapalat" w:hAnsi="GHEA Grapalat"/>
                <w:b/>
                <w:i/>
                <w:sz w:val="14"/>
                <w:szCs w:val="14"/>
                <w:lang w:val="af-ZA"/>
              </w:rPr>
            </w:pPr>
            <w:r w:rsidRPr="00C16156">
              <w:rPr>
                <w:rFonts w:ascii="GHEA Grapalat" w:hAnsi="GHEA Grapalat"/>
                <w:b/>
                <w:i/>
                <w:sz w:val="14"/>
                <w:szCs w:val="14"/>
                <w:lang w:val="af-ZA"/>
              </w:rPr>
              <w:t xml:space="preserve">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 </w:t>
            </w:r>
            <w:r w:rsidRPr="008B4575">
              <w:rPr>
                <w:rFonts w:ascii="GHEA Grapalat" w:hAnsi="GHEA Grapalat"/>
                <w:b/>
                <w:i/>
                <w:sz w:val="14"/>
                <w:szCs w:val="14"/>
                <w:lang w:val="af-ZA"/>
              </w:rPr>
              <w:t>0,5</w:t>
            </w:r>
            <w:r w:rsidRPr="00C16156">
              <w:rPr>
                <w:rFonts w:ascii="GHEA Grapalat" w:hAnsi="GHEA Grapalat"/>
                <w:b/>
                <w:i/>
                <w:sz w:val="14"/>
                <w:szCs w:val="14"/>
                <w:lang w:val="ru-RU"/>
              </w:rPr>
              <w:t>լ</w:t>
            </w:r>
            <w:r w:rsidRPr="00C16156">
              <w:rPr>
                <w:rFonts w:ascii="GHEA Grapalat" w:hAnsi="GHEA Grapalat"/>
                <w:b/>
                <w:i/>
                <w:sz w:val="14"/>
                <w:szCs w:val="14"/>
                <w:lang w:val="af-ZA"/>
              </w:rPr>
              <w:t xml:space="preserve"> </w:t>
            </w:r>
            <w:r w:rsidRPr="00C16156">
              <w:rPr>
                <w:rFonts w:ascii="GHEA Grapalat" w:hAnsi="GHEA Grapalat"/>
                <w:b/>
                <w:i/>
                <w:sz w:val="14"/>
                <w:szCs w:val="14"/>
                <w:lang w:val="ru-RU"/>
              </w:rPr>
              <w:t>տարաներով</w:t>
            </w:r>
            <w:r w:rsidRPr="00C16156">
              <w:rPr>
                <w:rFonts w:ascii="GHEA Grapalat" w:hAnsi="GHEA Grapalat"/>
                <w:b/>
                <w:i/>
                <w:sz w:val="14"/>
                <w:szCs w:val="14"/>
                <w:lang w:val="af-ZA"/>
              </w:rPr>
              <w:t>:</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լիտր</w:t>
            </w:r>
          </w:p>
        </w:tc>
        <w:tc>
          <w:tcPr>
            <w:tcW w:w="850" w:type="dxa"/>
            <w:vAlign w:val="center"/>
          </w:tcPr>
          <w:p w:rsidR="00C709A4" w:rsidRDefault="00C709A4">
            <w:pPr>
              <w:jc w:val="center"/>
              <w:rPr>
                <w:rFonts w:ascii="Calibri" w:hAnsi="Calibri"/>
                <w:color w:val="000000"/>
              </w:rPr>
            </w:pPr>
            <w:r>
              <w:rPr>
                <w:rFonts w:ascii="Calibri" w:hAnsi="Calibri"/>
                <w:color w:val="000000"/>
              </w:rPr>
              <w:t>200</w:t>
            </w:r>
          </w:p>
        </w:tc>
        <w:tc>
          <w:tcPr>
            <w:tcW w:w="1276" w:type="dxa"/>
            <w:vAlign w:val="center"/>
          </w:tcPr>
          <w:p w:rsidR="00C709A4" w:rsidRDefault="00C709A4">
            <w:pPr>
              <w:jc w:val="center"/>
              <w:rPr>
                <w:rFonts w:ascii="Calibri" w:hAnsi="Calibri"/>
                <w:color w:val="000000"/>
              </w:rPr>
            </w:pPr>
            <w:r>
              <w:rPr>
                <w:rFonts w:ascii="Calibri" w:hAnsi="Calibri"/>
                <w:color w:val="000000"/>
              </w:rPr>
              <w:t>1200</w:t>
            </w:r>
          </w:p>
        </w:tc>
        <w:tc>
          <w:tcPr>
            <w:tcW w:w="992" w:type="dxa"/>
            <w:vAlign w:val="center"/>
          </w:tcPr>
          <w:p w:rsidR="00C709A4" w:rsidRDefault="00C709A4">
            <w:pPr>
              <w:jc w:val="center"/>
              <w:rPr>
                <w:rFonts w:ascii="Calibri" w:hAnsi="Calibri"/>
                <w:color w:val="000000"/>
              </w:rPr>
            </w:pPr>
            <w:r>
              <w:rPr>
                <w:rFonts w:ascii="Calibri" w:hAnsi="Calibri"/>
                <w:color w:val="000000"/>
              </w:rPr>
              <w:t>6</w:t>
            </w:r>
          </w:p>
        </w:tc>
        <w:tc>
          <w:tcPr>
            <w:tcW w:w="1134" w:type="dxa"/>
            <w:vAlign w:val="center"/>
          </w:tcPr>
          <w:p w:rsidR="00C709A4" w:rsidRPr="002512A1" w:rsidRDefault="00C709A4" w:rsidP="003A6C1B">
            <w:pPr>
              <w:jc w:val="center"/>
              <w:rPr>
                <w:rFonts w:ascii="GHEA Grapalat" w:hAnsi="GHEA Grapalat"/>
                <w:b/>
                <w:sz w:val="16"/>
                <w:szCs w:val="16"/>
              </w:rP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536B25">
              <w:rPr>
                <w:rFonts w:ascii="GHEA Grapalat" w:hAnsi="GHEA Grapalat" w:cs="Calibri"/>
                <w:b/>
                <w:color w:val="000000"/>
                <w:sz w:val="16"/>
                <w:szCs w:val="16"/>
              </w:rPr>
              <w:t>Ըստ պահանջի</w:t>
            </w:r>
          </w:p>
        </w:tc>
        <w:tc>
          <w:tcPr>
            <w:tcW w:w="1984" w:type="dxa"/>
            <w:vAlign w:val="center"/>
          </w:tcPr>
          <w:p w:rsidR="00C709A4" w:rsidRPr="004F74A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lastRenderedPageBreak/>
              <w:t>ավարտը</w:t>
            </w:r>
          </w:p>
        </w:tc>
      </w:tr>
      <w:tr w:rsidR="00C709A4" w:rsidRPr="00595447" w:rsidTr="00174442">
        <w:tc>
          <w:tcPr>
            <w:tcW w:w="851" w:type="dxa"/>
            <w:vAlign w:val="center"/>
          </w:tcPr>
          <w:p w:rsidR="00C709A4" w:rsidRDefault="00C709A4" w:rsidP="003A6C1B">
            <w:pPr>
              <w:jc w:val="center"/>
              <w:rPr>
                <w:rFonts w:ascii="GHEA Grapalat" w:hAnsi="GHEA Grapalat" w:cs="Arial LatArm"/>
                <w:b/>
                <w:i/>
                <w:sz w:val="16"/>
                <w:szCs w:val="16"/>
              </w:rPr>
            </w:pPr>
            <w:r>
              <w:rPr>
                <w:rFonts w:ascii="GHEA Grapalat" w:hAnsi="GHEA Grapalat" w:cs="Arial LatArm"/>
                <w:b/>
                <w:i/>
                <w:sz w:val="16"/>
                <w:szCs w:val="16"/>
              </w:rPr>
              <w:lastRenderedPageBreak/>
              <w:t>27</w:t>
            </w:r>
          </w:p>
        </w:tc>
        <w:tc>
          <w:tcPr>
            <w:tcW w:w="1418" w:type="dxa"/>
            <w:vAlign w:val="center"/>
          </w:tcPr>
          <w:p w:rsidR="00C709A4" w:rsidRPr="00200475" w:rsidRDefault="00C709A4" w:rsidP="003A6C1B">
            <w:pPr>
              <w:rPr>
                <w:rFonts w:ascii="GHEA Grapalat" w:hAnsi="GHEA Grapalat"/>
                <w:b/>
                <w:i/>
                <w:color w:val="000000"/>
                <w:sz w:val="16"/>
                <w:szCs w:val="16"/>
              </w:rPr>
            </w:pPr>
            <w:r>
              <w:rPr>
                <w:rFonts w:ascii="GHEA Grapalat" w:hAnsi="GHEA Grapalat"/>
                <w:b/>
                <w:i/>
                <w:color w:val="000000"/>
                <w:sz w:val="16"/>
                <w:szCs w:val="16"/>
              </w:rPr>
              <w:t>15331490</w:t>
            </w:r>
          </w:p>
        </w:tc>
        <w:tc>
          <w:tcPr>
            <w:tcW w:w="1559" w:type="dxa"/>
            <w:vAlign w:val="center"/>
          </w:tcPr>
          <w:p w:rsidR="00C709A4" w:rsidRPr="002E51D7" w:rsidRDefault="00C709A4">
            <w:pPr>
              <w:jc w:val="center"/>
              <w:rPr>
                <w:rFonts w:ascii="Calibri" w:hAnsi="Calibri"/>
                <w:color w:val="000000"/>
                <w:sz w:val="20"/>
              </w:rPr>
            </w:pPr>
            <w:r w:rsidRPr="002E51D7">
              <w:rPr>
                <w:rFonts w:ascii="Sylfaen" w:hAnsi="Sylfaen" w:cs="Sylfaen"/>
                <w:color w:val="000000"/>
                <w:sz w:val="20"/>
              </w:rPr>
              <w:t>Մարինացված</w:t>
            </w:r>
            <w:r w:rsidRPr="002E51D7">
              <w:rPr>
                <w:rFonts w:ascii="Calibri" w:hAnsi="Calibri"/>
                <w:color w:val="000000"/>
                <w:sz w:val="20"/>
              </w:rPr>
              <w:t xml:space="preserve"> </w:t>
            </w:r>
            <w:r w:rsidRPr="002E51D7">
              <w:rPr>
                <w:rFonts w:ascii="Sylfaen" w:hAnsi="Sylfaen" w:cs="Sylfaen"/>
                <w:color w:val="000000"/>
                <w:sz w:val="20"/>
              </w:rPr>
              <w:t>վարունգ</w:t>
            </w:r>
          </w:p>
        </w:tc>
        <w:tc>
          <w:tcPr>
            <w:tcW w:w="4394" w:type="dxa"/>
            <w:vAlign w:val="center"/>
          </w:tcPr>
          <w:p w:rsidR="00C709A4" w:rsidRPr="00C16156" w:rsidRDefault="00C709A4" w:rsidP="003A6C1B">
            <w:pPr>
              <w:spacing w:before="100" w:beforeAutospacing="1" w:after="100" w:afterAutospacing="1"/>
              <w:jc w:val="center"/>
              <w:rPr>
                <w:rFonts w:ascii="GHEA Grapalat" w:hAnsi="GHEA Grapalat"/>
                <w:b/>
                <w:i/>
                <w:sz w:val="14"/>
                <w:szCs w:val="14"/>
                <w:lang w:val="af-ZA"/>
              </w:rPr>
            </w:pPr>
            <w:proofErr w:type="gramStart"/>
            <w:r w:rsidRPr="00596618">
              <w:rPr>
                <w:rFonts w:ascii="Sylfaen" w:hAnsi="Sylfaen" w:cs="Sylfaen"/>
                <w:sz w:val="18"/>
                <w:szCs w:val="20"/>
              </w:rPr>
              <w:t>պահածոյացված</w:t>
            </w:r>
            <w:proofErr w:type="gramEnd"/>
            <w:r w:rsidRPr="00596618">
              <w:rPr>
                <w:rFonts w:ascii="Sylfaen" w:hAnsi="Sylfaen" w:cs="Sylfaen"/>
                <w:sz w:val="18"/>
                <w:szCs w:val="20"/>
              </w:rPr>
              <w:t xml:space="preserve"> թթու վարունգ: Անվտանգությունը</w:t>
            </w:r>
            <w:r w:rsidRPr="00596618">
              <w:rPr>
                <w:rFonts w:ascii="Arial Armenian" w:hAnsi="Arial Armenian" w:cs="Calibri"/>
                <w:sz w:val="18"/>
                <w:szCs w:val="20"/>
                <w:lang w:val="hy-AM"/>
              </w:rPr>
              <w:t xml:space="preserve"> </w:t>
            </w:r>
            <w:r w:rsidRPr="00596618">
              <w:rPr>
                <w:rFonts w:ascii="Sylfaen" w:hAnsi="Sylfaen" w:cs="Sylfaen"/>
                <w:sz w:val="18"/>
                <w:szCs w:val="20"/>
              </w:rPr>
              <w:t>և</w:t>
            </w:r>
            <w:r w:rsidRPr="00596618">
              <w:rPr>
                <w:rFonts w:ascii="Arial Armenian" w:hAnsi="Arial Armenian" w:cs="Calibri"/>
                <w:sz w:val="18"/>
                <w:szCs w:val="20"/>
                <w:lang w:val="hy-AM"/>
              </w:rPr>
              <w:t xml:space="preserve"> </w:t>
            </w:r>
            <w:r w:rsidRPr="00596618">
              <w:rPr>
                <w:rFonts w:ascii="Sylfaen" w:hAnsi="Sylfaen" w:cs="Sylfaen"/>
                <w:sz w:val="18"/>
                <w:szCs w:val="20"/>
              </w:rPr>
              <w:t>մակնշումը՝</w:t>
            </w:r>
            <w:r w:rsidRPr="00596618">
              <w:rPr>
                <w:rFonts w:ascii="Arial Armenian" w:hAnsi="Arial Armenian" w:cs="Calibri"/>
                <w:sz w:val="18"/>
                <w:szCs w:val="20"/>
                <w:lang w:val="hy-AM"/>
              </w:rPr>
              <w:t xml:space="preserve"> </w:t>
            </w:r>
            <w:r w:rsidRPr="00596618">
              <w:rPr>
                <w:rFonts w:ascii="Sylfaen" w:hAnsi="Sylfaen" w:cs="Sylfaen"/>
                <w:sz w:val="18"/>
                <w:szCs w:val="20"/>
              </w:rPr>
              <w:t>ըստ</w:t>
            </w:r>
            <w:r w:rsidRPr="00596618">
              <w:rPr>
                <w:rFonts w:ascii="Arial Armenian" w:hAnsi="Arial Armenian" w:cs="Calibri"/>
                <w:sz w:val="18"/>
                <w:szCs w:val="20"/>
                <w:lang w:val="hy-AM"/>
              </w:rPr>
              <w:t xml:space="preserve"> </w:t>
            </w:r>
            <w:r w:rsidRPr="00596618">
              <w:rPr>
                <w:rFonts w:ascii="Sylfaen" w:hAnsi="Sylfaen" w:cs="Sylfaen"/>
                <w:sz w:val="18"/>
                <w:szCs w:val="20"/>
              </w:rPr>
              <w:t>ՀՀ</w:t>
            </w:r>
            <w:r w:rsidRPr="00596618">
              <w:rPr>
                <w:rFonts w:ascii="Arial Armenian" w:hAnsi="Arial Armenian" w:cs="Calibri"/>
                <w:sz w:val="18"/>
                <w:szCs w:val="20"/>
                <w:lang w:val="hy-AM"/>
              </w:rPr>
              <w:t xml:space="preserve"> </w:t>
            </w:r>
            <w:r w:rsidRPr="00596618">
              <w:rPr>
                <w:rFonts w:ascii="Sylfaen" w:hAnsi="Sylfaen" w:cs="Sylfaen"/>
                <w:sz w:val="18"/>
                <w:szCs w:val="20"/>
              </w:rPr>
              <w:t>կառավարության</w:t>
            </w:r>
            <w:r w:rsidRPr="00596618">
              <w:rPr>
                <w:rFonts w:ascii="Arial Armenian" w:hAnsi="Arial Armenian" w:cs="Calibri"/>
                <w:sz w:val="18"/>
                <w:szCs w:val="20"/>
              </w:rPr>
              <w:t xml:space="preserve"> 2007</w:t>
            </w:r>
            <w:r w:rsidRPr="00596618">
              <w:rPr>
                <w:rFonts w:ascii="Sylfaen" w:hAnsi="Sylfaen" w:cs="Sylfaen"/>
                <w:sz w:val="18"/>
                <w:szCs w:val="20"/>
              </w:rPr>
              <w:t>թ</w:t>
            </w:r>
            <w:r w:rsidRPr="00596618">
              <w:rPr>
                <w:rFonts w:ascii="Arial Armenian" w:hAnsi="Arial Armenian" w:cs="Calibri"/>
                <w:sz w:val="18"/>
                <w:szCs w:val="20"/>
              </w:rPr>
              <w:t xml:space="preserve">. </w:t>
            </w:r>
            <w:r w:rsidRPr="00596618">
              <w:rPr>
                <w:rFonts w:ascii="Sylfaen" w:hAnsi="Sylfaen" w:cs="Sylfaen"/>
                <w:sz w:val="18"/>
                <w:szCs w:val="20"/>
              </w:rPr>
              <w:t>հունվարի</w:t>
            </w:r>
            <w:r w:rsidRPr="00596618">
              <w:rPr>
                <w:rFonts w:ascii="Arial Armenian" w:hAnsi="Arial Armenian" w:cs="Calibri"/>
                <w:sz w:val="18"/>
                <w:szCs w:val="20"/>
              </w:rPr>
              <w:t xml:space="preserve"> 11-</w:t>
            </w:r>
            <w:r w:rsidRPr="00596618">
              <w:rPr>
                <w:rFonts w:ascii="Sylfaen" w:hAnsi="Sylfaen" w:cs="Sylfaen"/>
                <w:sz w:val="18"/>
                <w:szCs w:val="20"/>
              </w:rPr>
              <w:t>ի</w:t>
            </w:r>
            <w:r w:rsidRPr="00596618">
              <w:rPr>
                <w:rFonts w:ascii="Arial Armenian" w:hAnsi="Arial Armenian" w:cs="Calibri"/>
                <w:sz w:val="18"/>
                <w:szCs w:val="20"/>
              </w:rPr>
              <w:t>N 22-</w:t>
            </w:r>
            <w:r w:rsidRPr="00596618">
              <w:rPr>
                <w:rFonts w:ascii="Sylfaen" w:hAnsi="Sylfaen" w:cs="Sylfaen"/>
                <w:sz w:val="18"/>
                <w:szCs w:val="20"/>
              </w:rPr>
              <w:t>Նոր</w:t>
            </w:r>
            <w:r w:rsidRPr="00596618">
              <w:rPr>
                <w:rFonts w:ascii="Arial Armenian" w:hAnsi="Arial Armenian" w:cs="Calibri"/>
                <w:sz w:val="18"/>
                <w:szCs w:val="20"/>
                <w:lang w:val="hy-AM"/>
              </w:rPr>
              <w:t xml:space="preserve"> </w:t>
            </w:r>
            <w:r w:rsidRPr="00596618">
              <w:rPr>
                <w:rFonts w:ascii="Sylfaen" w:hAnsi="Sylfaen" w:cs="Sylfaen"/>
                <w:sz w:val="18"/>
                <w:szCs w:val="20"/>
              </w:rPr>
              <w:t>ոշմամբ</w:t>
            </w:r>
            <w:r w:rsidRPr="00596618">
              <w:rPr>
                <w:rFonts w:ascii="Arial Armenian" w:hAnsi="Arial Armenian" w:cs="Calibri"/>
                <w:sz w:val="18"/>
                <w:szCs w:val="20"/>
                <w:lang w:val="hy-AM"/>
              </w:rPr>
              <w:t xml:space="preserve"> </w:t>
            </w:r>
            <w:r w:rsidRPr="00596618">
              <w:rPr>
                <w:rFonts w:ascii="Sylfaen" w:hAnsi="Sylfaen" w:cs="Sylfaen"/>
                <w:sz w:val="18"/>
                <w:szCs w:val="20"/>
              </w:rPr>
              <w:t>հաստատված</w:t>
            </w:r>
            <w:r w:rsidRPr="00596618">
              <w:rPr>
                <w:rFonts w:ascii="Arial Armenian" w:hAnsi="Arial Armenian" w:cs="Calibri"/>
                <w:sz w:val="18"/>
                <w:szCs w:val="20"/>
              </w:rPr>
              <w:t xml:space="preserve"> </w:t>
            </w:r>
            <w:r w:rsidRPr="00596618">
              <w:rPr>
                <w:rFonts w:ascii="Arial Armenian" w:hAnsi="Arial Armenian" w:cs="Arial Armenian"/>
                <w:sz w:val="18"/>
                <w:szCs w:val="20"/>
              </w:rPr>
              <w:t>“</w:t>
            </w:r>
            <w:r w:rsidRPr="00596618">
              <w:rPr>
                <w:rFonts w:ascii="Sylfaen" w:hAnsi="Sylfaen" w:cs="Sylfaen"/>
                <w:sz w:val="18"/>
                <w:szCs w:val="20"/>
              </w:rPr>
              <w:t>Հացահատիկին</w:t>
            </w:r>
            <w:r w:rsidRPr="00596618">
              <w:rPr>
                <w:rFonts w:ascii="Arial Armenian" w:hAnsi="Arial Armenian" w:cs="Calibri"/>
                <w:sz w:val="18"/>
                <w:szCs w:val="20"/>
              </w:rPr>
              <w:t xml:space="preserve">, </w:t>
            </w:r>
            <w:r w:rsidRPr="00596618">
              <w:rPr>
                <w:rFonts w:ascii="Sylfaen" w:hAnsi="Sylfaen" w:cs="Sylfaen"/>
                <w:sz w:val="18"/>
                <w:szCs w:val="20"/>
              </w:rPr>
              <w:t>դրա</w:t>
            </w:r>
            <w:r w:rsidRPr="00596618">
              <w:rPr>
                <w:rFonts w:ascii="Arial Armenian" w:hAnsi="Arial Armenian" w:cs="Calibri"/>
                <w:sz w:val="18"/>
                <w:szCs w:val="20"/>
                <w:lang w:val="hy-AM"/>
              </w:rPr>
              <w:t xml:space="preserve"> </w:t>
            </w:r>
            <w:r w:rsidRPr="00596618">
              <w:rPr>
                <w:rFonts w:ascii="Sylfaen" w:hAnsi="Sylfaen" w:cs="Sylfaen"/>
                <w:sz w:val="18"/>
                <w:szCs w:val="20"/>
              </w:rPr>
              <w:t>արտադրմանը</w:t>
            </w:r>
            <w:r w:rsidRPr="00596618">
              <w:rPr>
                <w:rFonts w:ascii="Arial Armenian" w:hAnsi="Arial Armenian" w:cs="Calibri"/>
                <w:sz w:val="18"/>
                <w:szCs w:val="20"/>
              </w:rPr>
              <w:t xml:space="preserve">, </w:t>
            </w:r>
            <w:r w:rsidRPr="00596618">
              <w:rPr>
                <w:rFonts w:ascii="Sylfaen" w:hAnsi="Sylfaen" w:cs="Sylfaen"/>
                <w:sz w:val="18"/>
                <w:szCs w:val="20"/>
              </w:rPr>
              <w:t>պահմանը</w:t>
            </w:r>
            <w:r w:rsidRPr="00596618">
              <w:rPr>
                <w:rFonts w:ascii="Arial Armenian" w:hAnsi="Arial Armenian" w:cs="Calibri"/>
                <w:sz w:val="18"/>
                <w:szCs w:val="20"/>
              </w:rPr>
              <w:t>,</w:t>
            </w:r>
            <w:r w:rsidRPr="00596618">
              <w:rPr>
                <w:rFonts w:ascii="Arial Armenian" w:hAnsi="Arial Armenian" w:cs="Calibri"/>
                <w:sz w:val="18"/>
                <w:szCs w:val="20"/>
                <w:lang w:val="hy-AM"/>
              </w:rPr>
              <w:t xml:space="preserve"> </w:t>
            </w:r>
            <w:r w:rsidRPr="00596618">
              <w:rPr>
                <w:rFonts w:ascii="Sylfaen" w:hAnsi="Sylfaen" w:cs="Sylfaen"/>
                <w:sz w:val="18"/>
                <w:szCs w:val="20"/>
              </w:rPr>
              <w:t>վերամշակմանը</w:t>
            </w:r>
            <w:r w:rsidRPr="00596618">
              <w:rPr>
                <w:rFonts w:ascii="Arial Armenian" w:hAnsi="Arial Armenian" w:cs="Calibri"/>
                <w:sz w:val="18"/>
                <w:szCs w:val="20"/>
                <w:lang w:val="hy-AM"/>
              </w:rPr>
              <w:t xml:space="preserve"> </w:t>
            </w:r>
            <w:r w:rsidRPr="00596618">
              <w:rPr>
                <w:rFonts w:ascii="Sylfaen" w:hAnsi="Sylfaen" w:cs="Sylfaen"/>
                <w:sz w:val="18"/>
                <w:szCs w:val="20"/>
              </w:rPr>
              <w:t>և</w:t>
            </w:r>
            <w:r w:rsidRPr="00596618">
              <w:rPr>
                <w:rFonts w:ascii="Arial Armenian" w:hAnsi="Arial Armenian" w:cs="Calibri"/>
                <w:sz w:val="18"/>
                <w:szCs w:val="20"/>
                <w:lang w:val="hy-AM"/>
              </w:rPr>
              <w:t xml:space="preserve"> </w:t>
            </w:r>
            <w:r w:rsidRPr="00596618">
              <w:rPr>
                <w:rFonts w:ascii="Sylfaen" w:hAnsi="Sylfaen" w:cs="Sylfaen"/>
                <w:sz w:val="18"/>
                <w:szCs w:val="20"/>
              </w:rPr>
              <w:t>օգտահանմանը</w:t>
            </w:r>
            <w:r w:rsidRPr="00596618">
              <w:rPr>
                <w:rFonts w:ascii="Arial Armenian" w:hAnsi="Arial Armenian" w:cs="Calibri"/>
                <w:sz w:val="18"/>
                <w:szCs w:val="20"/>
                <w:lang w:val="hy-AM"/>
              </w:rPr>
              <w:t xml:space="preserve"> </w:t>
            </w:r>
            <w:r w:rsidRPr="00596618">
              <w:rPr>
                <w:rFonts w:ascii="Sylfaen" w:hAnsi="Sylfaen" w:cs="Sylfaen"/>
                <w:sz w:val="18"/>
                <w:szCs w:val="20"/>
              </w:rPr>
              <w:t>ներկայացվող</w:t>
            </w:r>
            <w:r w:rsidRPr="00596618">
              <w:rPr>
                <w:rFonts w:ascii="Arial Armenian" w:hAnsi="Arial Armenian" w:cs="Calibri"/>
                <w:sz w:val="18"/>
                <w:szCs w:val="20"/>
                <w:lang w:val="hy-AM"/>
              </w:rPr>
              <w:t xml:space="preserve"> </w:t>
            </w:r>
            <w:r w:rsidRPr="00596618">
              <w:rPr>
                <w:rFonts w:ascii="Sylfaen" w:hAnsi="Sylfaen" w:cs="Sylfaen"/>
                <w:sz w:val="18"/>
                <w:szCs w:val="20"/>
              </w:rPr>
              <w:t>պահանջների</w:t>
            </w:r>
            <w:r w:rsidRPr="00596618">
              <w:rPr>
                <w:rFonts w:ascii="Arial Armenian" w:hAnsi="Arial Armenian" w:cs="Calibri"/>
                <w:sz w:val="18"/>
                <w:szCs w:val="20"/>
                <w:lang w:val="hy-AM"/>
              </w:rPr>
              <w:t xml:space="preserve"> </w:t>
            </w:r>
            <w:r w:rsidRPr="00596618">
              <w:rPr>
                <w:rFonts w:ascii="Sylfaen" w:hAnsi="Sylfaen" w:cs="Sylfaen"/>
                <w:sz w:val="18"/>
                <w:szCs w:val="20"/>
              </w:rPr>
              <w:t>տեխնիկական</w:t>
            </w:r>
          </w:p>
        </w:tc>
        <w:tc>
          <w:tcPr>
            <w:tcW w:w="993" w:type="dxa"/>
            <w:vAlign w:val="center"/>
          </w:tcPr>
          <w:p w:rsidR="00C709A4" w:rsidRDefault="00C709A4">
            <w:pPr>
              <w:jc w:val="center"/>
              <w:rPr>
                <w:rFonts w:ascii="Arial" w:hAnsi="Arial" w:cs="Arial"/>
                <w:color w:val="000000"/>
              </w:rPr>
            </w:pPr>
            <w:r>
              <w:rPr>
                <w:rFonts w:ascii="Sylfaen" w:hAnsi="Sylfaen" w:cs="Sylfaen"/>
                <w:color w:val="000000"/>
              </w:rPr>
              <w:t>կգ</w:t>
            </w:r>
          </w:p>
        </w:tc>
        <w:tc>
          <w:tcPr>
            <w:tcW w:w="850" w:type="dxa"/>
            <w:vAlign w:val="center"/>
          </w:tcPr>
          <w:p w:rsidR="00C709A4" w:rsidRDefault="00C709A4">
            <w:pPr>
              <w:jc w:val="center"/>
              <w:rPr>
                <w:rFonts w:ascii="Calibri" w:hAnsi="Calibri"/>
                <w:color w:val="000000"/>
              </w:rPr>
            </w:pPr>
            <w:r>
              <w:rPr>
                <w:rFonts w:ascii="Calibri" w:hAnsi="Calibri"/>
                <w:color w:val="000000"/>
              </w:rPr>
              <w:t>1200</w:t>
            </w:r>
          </w:p>
        </w:tc>
        <w:tc>
          <w:tcPr>
            <w:tcW w:w="1276" w:type="dxa"/>
            <w:vAlign w:val="center"/>
          </w:tcPr>
          <w:p w:rsidR="00C709A4" w:rsidRDefault="00C709A4">
            <w:pPr>
              <w:jc w:val="center"/>
              <w:rPr>
                <w:rFonts w:ascii="Calibri" w:hAnsi="Calibri"/>
                <w:color w:val="000000"/>
              </w:rPr>
            </w:pPr>
            <w:r>
              <w:rPr>
                <w:rFonts w:ascii="Calibri" w:hAnsi="Calibri"/>
                <w:color w:val="000000"/>
              </w:rPr>
              <w:t>12000</w:t>
            </w:r>
          </w:p>
        </w:tc>
        <w:tc>
          <w:tcPr>
            <w:tcW w:w="992" w:type="dxa"/>
            <w:vAlign w:val="center"/>
          </w:tcPr>
          <w:p w:rsidR="00C709A4" w:rsidRDefault="00C709A4">
            <w:pPr>
              <w:jc w:val="center"/>
              <w:rPr>
                <w:rFonts w:ascii="Calibri" w:hAnsi="Calibri"/>
                <w:color w:val="000000"/>
              </w:rPr>
            </w:pPr>
            <w:r>
              <w:rPr>
                <w:rFonts w:ascii="Calibri" w:hAnsi="Calibri"/>
                <w:color w:val="000000"/>
              </w:rPr>
              <w:t>10</w:t>
            </w:r>
          </w:p>
        </w:tc>
        <w:tc>
          <w:tcPr>
            <w:tcW w:w="1134" w:type="dxa"/>
            <w:vAlign w:val="center"/>
          </w:tcPr>
          <w:p w:rsidR="00C709A4" w:rsidRPr="002512A1" w:rsidRDefault="00C709A4" w:rsidP="003A6C1B">
            <w:pPr>
              <w:jc w:val="center"/>
              <w:rPr>
                <w:rFonts w:ascii="GHEA Grapalat" w:hAnsi="GHEA Grapalat"/>
                <w:b/>
                <w:sz w:val="16"/>
                <w:szCs w:val="16"/>
              </w:rP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tcPr>
          <w:p w:rsidR="00C709A4" w:rsidRDefault="00C709A4">
            <w:r w:rsidRPr="00536B25">
              <w:rPr>
                <w:rFonts w:ascii="GHEA Grapalat" w:hAnsi="GHEA Grapalat" w:cs="Calibri"/>
                <w:b/>
                <w:color w:val="000000"/>
                <w:sz w:val="16"/>
                <w:szCs w:val="16"/>
              </w:rPr>
              <w:t>Ըստ պահանջի</w:t>
            </w:r>
          </w:p>
        </w:tc>
        <w:tc>
          <w:tcPr>
            <w:tcW w:w="1984" w:type="dxa"/>
            <w:vAlign w:val="center"/>
          </w:tcPr>
          <w:p w:rsidR="00C709A4" w:rsidRPr="004F74A4" w:rsidRDefault="00C709A4" w:rsidP="00E635F1">
            <w:pPr>
              <w:jc w:val="center"/>
              <w:rPr>
                <w:rFonts w:ascii="GHEA Grapalat" w:hAnsi="GHEA Grapalat"/>
                <w:b/>
                <w:sz w:val="16"/>
                <w:szCs w:val="16"/>
              </w:rPr>
            </w:pPr>
            <w:r w:rsidRPr="004F74A4">
              <w:rPr>
                <w:rFonts w:ascii="GHEA Grapalat" w:hAnsi="GHEA Grapalat"/>
                <w:b/>
                <w:sz w:val="16"/>
                <w:szCs w:val="16"/>
              </w:rPr>
              <w:t>Մատակարարումն</w:t>
            </w:r>
            <w:r w:rsidRPr="00A903D2">
              <w:rPr>
                <w:rFonts w:ascii="GHEA Grapalat" w:hAnsi="GHEA Grapalat"/>
                <w:b/>
                <w:sz w:val="16"/>
                <w:szCs w:val="16"/>
              </w:rPr>
              <w:t xml:space="preserve"> </w:t>
            </w:r>
            <w:r w:rsidRPr="004F74A4">
              <w:rPr>
                <w:rFonts w:ascii="GHEA Grapalat" w:hAnsi="GHEA Grapalat"/>
                <w:b/>
                <w:sz w:val="16"/>
                <w:szCs w:val="16"/>
              </w:rPr>
              <w:t>իրականացվում</w:t>
            </w:r>
            <w:r w:rsidRPr="00A903D2">
              <w:rPr>
                <w:rFonts w:ascii="GHEA Grapalat" w:hAnsi="GHEA Grapalat"/>
                <w:b/>
                <w:sz w:val="16"/>
                <w:szCs w:val="16"/>
              </w:rPr>
              <w:t xml:space="preserve"> </w:t>
            </w:r>
            <w:r w:rsidRPr="004F74A4">
              <w:rPr>
                <w:rFonts w:ascii="GHEA Grapalat" w:hAnsi="GHEA Grapalat"/>
                <w:b/>
                <w:sz w:val="16"/>
                <w:szCs w:val="16"/>
              </w:rPr>
              <w:t>է</w:t>
            </w:r>
            <w:r w:rsidRPr="00A903D2">
              <w:rPr>
                <w:rFonts w:ascii="GHEA Grapalat" w:hAnsi="GHEA Grapalat"/>
                <w:b/>
                <w:sz w:val="16"/>
                <w:szCs w:val="16"/>
              </w:rPr>
              <w:t xml:space="preserve">  </w:t>
            </w:r>
            <w:r w:rsidRPr="004F74A4">
              <w:rPr>
                <w:rFonts w:ascii="GHEA Grapalat" w:hAnsi="GHEA Grapalat"/>
                <w:b/>
                <w:sz w:val="16"/>
                <w:szCs w:val="16"/>
              </w:rPr>
              <w:t>Պայմանագիրն</w:t>
            </w:r>
            <w:r w:rsidRPr="00A903D2">
              <w:rPr>
                <w:rFonts w:ascii="GHEA Grapalat" w:hAnsi="GHEA Grapalat"/>
                <w:b/>
                <w:sz w:val="16"/>
                <w:szCs w:val="16"/>
              </w:rPr>
              <w:t xml:space="preserve"> </w:t>
            </w:r>
            <w:r w:rsidRPr="004F74A4">
              <w:rPr>
                <w:rFonts w:ascii="GHEA Grapalat" w:hAnsi="GHEA Grapalat"/>
                <w:b/>
                <w:sz w:val="16"/>
                <w:szCs w:val="16"/>
              </w:rPr>
              <w:t>ուժի</w:t>
            </w:r>
            <w:r w:rsidRPr="00A903D2">
              <w:rPr>
                <w:rFonts w:ascii="GHEA Grapalat" w:hAnsi="GHEA Grapalat"/>
                <w:b/>
                <w:sz w:val="16"/>
                <w:szCs w:val="16"/>
              </w:rPr>
              <w:t xml:space="preserve"> </w:t>
            </w:r>
            <w:r w:rsidRPr="004F74A4">
              <w:rPr>
                <w:rFonts w:ascii="GHEA Grapalat" w:hAnsi="GHEA Grapalat"/>
                <w:b/>
                <w:sz w:val="16"/>
                <w:szCs w:val="16"/>
              </w:rPr>
              <w:t>մեջ</w:t>
            </w:r>
            <w:r w:rsidRPr="00A903D2">
              <w:rPr>
                <w:rFonts w:ascii="GHEA Grapalat" w:hAnsi="GHEA Grapalat"/>
                <w:b/>
                <w:sz w:val="16"/>
                <w:szCs w:val="16"/>
              </w:rPr>
              <w:t xml:space="preserve"> </w:t>
            </w:r>
            <w:r w:rsidRPr="004F74A4">
              <w:rPr>
                <w:rFonts w:ascii="GHEA Grapalat" w:hAnsi="GHEA Grapalat"/>
                <w:b/>
                <w:sz w:val="16"/>
                <w:szCs w:val="16"/>
              </w:rPr>
              <w:t>մտնելու</w:t>
            </w:r>
            <w:r w:rsidRPr="00A903D2">
              <w:rPr>
                <w:rFonts w:ascii="GHEA Grapalat" w:hAnsi="GHEA Grapalat"/>
                <w:b/>
                <w:sz w:val="16"/>
                <w:szCs w:val="16"/>
              </w:rPr>
              <w:t xml:space="preserve"> </w:t>
            </w:r>
            <w:r w:rsidRPr="004F74A4">
              <w:rPr>
                <w:rFonts w:ascii="GHEA Grapalat" w:hAnsi="GHEA Grapalat"/>
                <w:b/>
                <w:sz w:val="16"/>
                <w:szCs w:val="16"/>
              </w:rPr>
              <w:t>օրվանից</w:t>
            </w:r>
            <w:r w:rsidRPr="00A903D2">
              <w:rPr>
                <w:rFonts w:ascii="GHEA Grapalat" w:hAnsi="GHEA Grapalat"/>
                <w:b/>
                <w:sz w:val="16"/>
                <w:szCs w:val="16"/>
              </w:rPr>
              <w:t xml:space="preserve"> </w:t>
            </w:r>
            <w:r w:rsidRPr="004F74A4">
              <w:rPr>
                <w:rFonts w:ascii="GHEA Grapalat" w:hAnsi="GHEA Grapalat"/>
                <w:b/>
                <w:sz w:val="16"/>
                <w:szCs w:val="16"/>
              </w:rPr>
              <w:t>մինչև</w:t>
            </w:r>
            <w:r w:rsidRPr="00A903D2">
              <w:rPr>
                <w:rFonts w:ascii="GHEA Grapalat" w:hAnsi="GHEA Grapalat"/>
                <w:b/>
                <w:sz w:val="16"/>
                <w:szCs w:val="16"/>
              </w:rPr>
              <w:t xml:space="preserve"> </w:t>
            </w:r>
            <w:r w:rsidRPr="004F74A4">
              <w:rPr>
                <w:rFonts w:ascii="GHEA Grapalat" w:hAnsi="GHEA Grapalat"/>
                <w:b/>
                <w:sz w:val="16"/>
                <w:szCs w:val="16"/>
              </w:rPr>
              <w:t>դասապրոցեսի</w:t>
            </w:r>
            <w:r w:rsidRPr="00A903D2">
              <w:rPr>
                <w:rFonts w:ascii="GHEA Grapalat" w:hAnsi="GHEA Grapalat"/>
                <w:b/>
                <w:sz w:val="16"/>
                <w:szCs w:val="16"/>
              </w:rPr>
              <w:t xml:space="preserve"> </w:t>
            </w:r>
            <w:r w:rsidRPr="004F74A4">
              <w:rPr>
                <w:rFonts w:ascii="GHEA Grapalat" w:hAnsi="GHEA Grapalat"/>
                <w:b/>
                <w:sz w:val="16"/>
                <w:szCs w:val="16"/>
              </w:rPr>
              <w:t>ավարտը</w:t>
            </w:r>
          </w:p>
        </w:tc>
      </w:tr>
    </w:tbl>
    <w:p w:rsidR="00674929" w:rsidRPr="00595447" w:rsidRDefault="00674929" w:rsidP="00674929">
      <w:pPr>
        <w:jc w:val="both"/>
        <w:rPr>
          <w:rFonts w:ascii="GHEA Grapalat" w:hAnsi="GHEA Grapalat" w:cs="Sylfaen"/>
          <w:i/>
          <w:sz w:val="18"/>
          <w:szCs w:val="18"/>
          <w:lang w:val="pt-BR"/>
        </w:rPr>
      </w:pPr>
      <w:r w:rsidRPr="00595447">
        <w:rPr>
          <w:rFonts w:ascii="GHEA Grapalat" w:hAnsi="GHEA Grapalat"/>
          <w:sz w:val="20"/>
        </w:rPr>
        <w:t xml:space="preserve">  *</w:t>
      </w:r>
      <w:r w:rsidRPr="00595447">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674929" w:rsidRPr="006A030D" w:rsidRDefault="00674929" w:rsidP="00674929">
      <w:pPr>
        <w:jc w:val="both"/>
        <w:rPr>
          <w:rFonts w:ascii="GHEA Grapalat" w:hAnsi="GHEA Grapalat"/>
          <w:b/>
          <w:sz w:val="20"/>
          <w:szCs w:val="20"/>
          <w:lang w:val="pt-BR"/>
        </w:rPr>
      </w:pPr>
      <w:r w:rsidRPr="00AB6013">
        <w:rPr>
          <w:rFonts w:ascii="GHEA Grapalat" w:hAnsi="GHEA Grapalat"/>
          <w:b/>
          <w:bCs/>
          <w:i/>
          <w:iCs/>
          <w:sz w:val="20"/>
          <w:szCs w:val="20"/>
        </w:rPr>
        <w:t>Վաճառողը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պարտավոր</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է</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պայմանագրի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կատարման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փուլում</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ներկայացնել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համապատասխանության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սերտիֆիկատ</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եթե</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դրանք</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կիրառելի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են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տվյալ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համար</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Անհրաժեշտության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դեպքում</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նաև</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ՀՀ</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սննդի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անվտանգության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պետական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ծառայության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կողմից</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տրամադրված</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լաբորատոր</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փորձագիտական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եզրակացություն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Մինչև</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մատակարարումն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իրականացնելը՝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Վաճառողը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պարտավոր</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է</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Գնորդի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համաձայնեցմանը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ներկայացնել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մատակարարման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ենթակա</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նմուշները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որից</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հետո</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միայն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մատակարարել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ապրանքները՝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համաձայն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պայմանագրով</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հաստատված</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տեխնիկական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բնութագրերի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և</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համաձայնեցված</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նմուշների</w:t>
      </w:r>
      <w:r w:rsidRPr="00AB6013">
        <w:rPr>
          <w:rFonts w:ascii="GHEA Grapalat" w:hAnsi="GHEA Grapalat"/>
          <w:b/>
          <w:bCs/>
          <w:i/>
          <w:iCs/>
          <w:sz w:val="20"/>
          <w:szCs w:val="20"/>
          <w:lang w:val="pt-BR"/>
        </w:rPr>
        <w:t>:</w:t>
      </w:r>
    </w:p>
    <w:p w:rsidR="00674929" w:rsidRPr="006A030D" w:rsidRDefault="00674929" w:rsidP="00674929">
      <w:pPr>
        <w:rPr>
          <w:rFonts w:ascii="GHEA Grapalat" w:hAnsi="GHEA Grapalat" w:cs="Calibri"/>
          <w:b/>
          <w:bCs/>
          <w:i/>
          <w:color w:val="000000"/>
          <w:sz w:val="20"/>
          <w:szCs w:val="20"/>
          <w:lang w:val="pt-BR"/>
        </w:rPr>
      </w:pPr>
      <w:r w:rsidRPr="00D82CA0">
        <w:rPr>
          <w:rFonts w:ascii="GHEA Grapalat" w:hAnsi="GHEA Grapalat"/>
          <w:b/>
          <w:i/>
          <w:sz w:val="20"/>
          <w:szCs w:val="20"/>
          <w:lang w:val="pt-BR"/>
        </w:rPr>
        <w:t>***</w:t>
      </w:r>
      <w:r w:rsidRPr="006A030D">
        <w:rPr>
          <w:rFonts w:ascii="GHEA Grapalat" w:hAnsi="GHEA Grapalat"/>
          <w:b/>
          <w:i/>
          <w:sz w:val="20"/>
          <w:szCs w:val="20"/>
        </w:rPr>
        <w:t>Մատակարարումն</w:t>
      </w:r>
      <w:r w:rsidRPr="006A030D">
        <w:rPr>
          <w:rFonts w:ascii="GHEA Grapalat" w:hAnsi="GHEA Grapalat"/>
          <w:b/>
          <w:i/>
          <w:sz w:val="20"/>
          <w:szCs w:val="20"/>
          <w:lang w:val="pt-BR"/>
        </w:rPr>
        <w:t xml:space="preserve"> </w:t>
      </w:r>
      <w:r w:rsidRPr="006A030D">
        <w:rPr>
          <w:rFonts w:ascii="GHEA Grapalat" w:hAnsi="GHEA Grapalat"/>
          <w:b/>
          <w:i/>
          <w:sz w:val="20"/>
          <w:szCs w:val="20"/>
        </w:rPr>
        <w:t>իրականացվում</w:t>
      </w:r>
      <w:r w:rsidRPr="006A030D">
        <w:rPr>
          <w:rFonts w:ascii="GHEA Grapalat" w:hAnsi="GHEA Grapalat"/>
          <w:b/>
          <w:i/>
          <w:sz w:val="20"/>
          <w:szCs w:val="20"/>
          <w:lang w:val="pt-BR"/>
        </w:rPr>
        <w:t xml:space="preserve"> </w:t>
      </w:r>
      <w:r w:rsidRPr="006A030D">
        <w:rPr>
          <w:rFonts w:ascii="GHEA Grapalat" w:hAnsi="GHEA Grapalat"/>
          <w:b/>
          <w:i/>
          <w:sz w:val="20"/>
          <w:szCs w:val="20"/>
        </w:rPr>
        <w:t>է</w:t>
      </w:r>
      <w:r w:rsidRPr="006A030D">
        <w:rPr>
          <w:rFonts w:ascii="GHEA Grapalat" w:hAnsi="GHEA Grapalat"/>
          <w:b/>
          <w:i/>
          <w:sz w:val="20"/>
          <w:szCs w:val="20"/>
          <w:lang w:val="pt-BR"/>
        </w:rPr>
        <w:t xml:space="preserve"> </w:t>
      </w:r>
      <w:r w:rsidRPr="006A030D">
        <w:rPr>
          <w:rFonts w:ascii="GHEA Grapalat" w:hAnsi="GHEA Grapalat"/>
          <w:b/>
          <w:i/>
          <w:sz w:val="20"/>
          <w:szCs w:val="20"/>
        </w:rPr>
        <w:t>մատակարարի</w:t>
      </w:r>
      <w:r w:rsidRPr="006A030D">
        <w:rPr>
          <w:rFonts w:ascii="GHEA Grapalat" w:hAnsi="GHEA Grapalat"/>
          <w:b/>
          <w:i/>
          <w:sz w:val="20"/>
          <w:szCs w:val="20"/>
          <w:lang w:val="pt-BR"/>
        </w:rPr>
        <w:t xml:space="preserve"> </w:t>
      </w:r>
      <w:r w:rsidRPr="006A030D">
        <w:rPr>
          <w:rFonts w:ascii="GHEA Grapalat" w:hAnsi="GHEA Grapalat"/>
          <w:b/>
          <w:i/>
          <w:sz w:val="20"/>
          <w:szCs w:val="20"/>
        </w:rPr>
        <w:t>կողմից</w:t>
      </w:r>
      <w:r w:rsidRPr="006A030D">
        <w:rPr>
          <w:rFonts w:ascii="GHEA Grapalat" w:hAnsi="GHEA Grapalat"/>
          <w:b/>
          <w:i/>
          <w:sz w:val="20"/>
          <w:szCs w:val="20"/>
          <w:lang w:val="pt-BR"/>
        </w:rPr>
        <w:t>`</w:t>
      </w:r>
      <w:r w:rsidR="00D53729">
        <w:rPr>
          <w:rFonts w:ascii="GHEA Grapalat" w:hAnsi="GHEA Grapalat"/>
          <w:b/>
          <w:i/>
          <w:sz w:val="20"/>
          <w:szCs w:val="20"/>
          <w:lang w:val="hy-AM"/>
        </w:rPr>
        <w:t xml:space="preserve"> </w:t>
      </w:r>
      <w:r w:rsidRPr="006A030D">
        <w:rPr>
          <w:rFonts w:ascii="GHEA Grapalat" w:hAnsi="GHEA Grapalat"/>
          <w:b/>
          <w:i/>
          <w:sz w:val="20"/>
          <w:szCs w:val="20"/>
        </w:rPr>
        <w:t>ք</w:t>
      </w:r>
      <w:r w:rsidRPr="006A030D">
        <w:rPr>
          <w:rFonts w:ascii="GHEA Grapalat" w:hAnsi="GHEA Grapalat"/>
          <w:b/>
          <w:i/>
          <w:sz w:val="20"/>
          <w:szCs w:val="20"/>
          <w:lang w:val="pt-BR"/>
        </w:rPr>
        <w:t xml:space="preserve">. </w:t>
      </w:r>
      <w:r w:rsidR="00A744D3">
        <w:rPr>
          <w:rFonts w:ascii="GHEA Grapalat" w:hAnsi="GHEA Grapalat"/>
          <w:b/>
          <w:i/>
          <w:sz w:val="20"/>
          <w:szCs w:val="20"/>
        </w:rPr>
        <w:t>Իջևան</w:t>
      </w:r>
      <w:r w:rsidRPr="006A030D">
        <w:rPr>
          <w:rFonts w:ascii="GHEA Grapalat" w:hAnsi="GHEA Grapalat"/>
          <w:b/>
          <w:i/>
          <w:sz w:val="20"/>
          <w:szCs w:val="20"/>
          <w:lang w:val="pt-BR"/>
        </w:rPr>
        <w:t xml:space="preserve">, </w:t>
      </w:r>
      <w:r w:rsidR="00A744D3">
        <w:rPr>
          <w:rFonts w:ascii="GHEA Grapalat" w:hAnsi="GHEA Grapalat"/>
          <w:b/>
          <w:i/>
          <w:sz w:val="20"/>
          <w:szCs w:val="20"/>
          <w:lang w:val="pt-BR"/>
        </w:rPr>
        <w:t>Նալբանդյան</w:t>
      </w:r>
      <w:r w:rsidRPr="006A030D">
        <w:rPr>
          <w:rFonts w:ascii="GHEA Grapalat" w:hAnsi="GHEA Grapalat"/>
          <w:b/>
          <w:i/>
          <w:sz w:val="20"/>
          <w:szCs w:val="20"/>
          <w:lang w:val="pt-BR"/>
        </w:rPr>
        <w:t xml:space="preserve"> </w:t>
      </w:r>
      <w:r w:rsidR="00A744D3">
        <w:rPr>
          <w:rFonts w:ascii="GHEA Grapalat" w:hAnsi="GHEA Grapalat"/>
          <w:b/>
          <w:i/>
          <w:sz w:val="20"/>
          <w:szCs w:val="20"/>
          <w:lang w:val="pt-BR"/>
        </w:rPr>
        <w:t>5</w:t>
      </w:r>
      <w:r w:rsidRPr="006A030D">
        <w:rPr>
          <w:rFonts w:ascii="GHEA Grapalat" w:hAnsi="GHEA Grapalat"/>
          <w:b/>
          <w:i/>
          <w:sz w:val="20"/>
          <w:szCs w:val="20"/>
          <w:lang w:val="pt-BR"/>
        </w:rPr>
        <w:t xml:space="preserve"> </w:t>
      </w:r>
      <w:r w:rsidRPr="006A030D">
        <w:rPr>
          <w:rFonts w:ascii="GHEA Grapalat" w:hAnsi="GHEA Grapalat"/>
          <w:b/>
          <w:i/>
          <w:sz w:val="20"/>
          <w:szCs w:val="20"/>
        </w:rPr>
        <w:t>հասցեով</w:t>
      </w:r>
      <w:r w:rsidRPr="006A030D">
        <w:rPr>
          <w:rFonts w:ascii="GHEA Grapalat" w:hAnsi="GHEA Grapalat"/>
          <w:b/>
          <w:i/>
          <w:sz w:val="20"/>
          <w:szCs w:val="20"/>
          <w:lang w:val="pt-BR"/>
        </w:rPr>
        <w:t xml:space="preserve">` </w:t>
      </w:r>
      <w:r w:rsidRPr="006A030D">
        <w:rPr>
          <w:rFonts w:ascii="GHEA Grapalat" w:hAnsi="GHEA Grapalat"/>
          <w:b/>
          <w:i/>
          <w:sz w:val="20"/>
          <w:szCs w:val="20"/>
        </w:rPr>
        <w:t>մինչև</w:t>
      </w:r>
      <w:r w:rsidRPr="006A030D">
        <w:rPr>
          <w:rFonts w:ascii="GHEA Grapalat" w:hAnsi="GHEA Grapalat"/>
          <w:b/>
          <w:i/>
          <w:sz w:val="20"/>
          <w:szCs w:val="20"/>
          <w:lang w:val="pt-BR"/>
        </w:rPr>
        <w:t xml:space="preserve"> </w:t>
      </w:r>
      <w:r w:rsidRPr="006A030D">
        <w:rPr>
          <w:rFonts w:ascii="GHEA Grapalat" w:hAnsi="GHEA Grapalat"/>
          <w:b/>
          <w:i/>
          <w:sz w:val="20"/>
          <w:szCs w:val="20"/>
        </w:rPr>
        <w:t>ժամը</w:t>
      </w:r>
      <w:r w:rsidRPr="006A030D">
        <w:rPr>
          <w:rFonts w:ascii="GHEA Grapalat" w:hAnsi="GHEA Grapalat"/>
          <w:b/>
          <w:i/>
          <w:sz w:val="20"/>
          <w:szCs w:val="20"/>
          <w:lang w:val="pt-BR"/>
        </w:rPr>
        <w:t xml:space="preserve"> 15:00-</w:t>
      </w:r>
      <w:r w:rsidRPr="006A030D">
        <w:rPr>
          <w:rFonts w:ascii="GHEA Grapalat" w:hAnsi="GHEA Grapalat"/>
          <w:b/>
          <w:i/>
          <w:sz w:val="20"/>
          <w:szCs w:val="20"/>
        </w:rPr>
        <w:t>ն</w:t>
      </w:r>
      <w:r w:rsidRPr="006A030D">
        <w:rPr>
          <w:rFonts w:ascii="GHEA Grapalat" w:hAnsi="GHEA Grapalat"/>
          <w:b/>
          <w:i/>
          <w:sz w:val="20"/>
          <w:szCs w:val="20"/>
          <w:lang w:val="pt-BR"/>
        </w:rPr>
        <w:t xml:space="preserve">: </w:t>
      </w:r>
      <w:r w:rsidRPr="006A030D">
        <w:rPr>
          <w:rFonts w:ascii="GHEA Grapalat" w:hAnsi="GHEA Grapalat" w:cs="Calibri"/>
          <w:b/>
          <w:bCs/>
          <w:i/>
          <w:color w:val="000000"/>
          <w:sz w:val="20"/>
          <w:szCs w:val="20"/>
        </w:rPr>
        <w:t>Մատակարարման</w:t>
      </w:r>
      <w:r w:rsidRPr="006A030D">
        <w:rPr>
          <w:rFonts w:ascii="GHEA Grapalat" w:hAnsi="GHEA Grapalat" w:cs="Calibri"/>
          <w:b/>
          <w:bCs/>
          <w:i/>
          <w:color w:val="000000"/>
          <w:sz w:val="20"/>
          <w:szCs w:val="20"/>
          <w:lang w:val="pt-BR"/>
        </w:rPr>
        <w:t xml:space="preserve"> </w:t>
      </w:r>
      <w:proofErr w:type="gramStart"/>
      <w:r w:rsidRPr="006A030D">
        <w:rPr>
          <w:rFonts w:ascii="GHEA Grapalat" w:hAnsi="GHEA Grapalat" w:cs="Calibri"/>
          <w:b/>
          <w:bCs/>
          <w:i/>
          <w:color w:val="000000"/>
          <w:sz w:val="20"/>
          <w:szCs w:val="20"/>
        </w:rPr>
        <w:t>կոնկրետ</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օրը</w:t>
      </w:r>
      <w:proofErr w:type="gramEnd"/>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և</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քանակը</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որոշվում</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է</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Գնորդի</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կողմից</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նախնական</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ոչ</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շուտ</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քան</w:t>
      </w:r>
      <w:r w:rsidRPr="006A030D">
        <w:rPr>
          <w:rFonts w:ascii="GHEA Grapalat" w:hAnsi="GHEA Grapalat" w:cs="Calibri"/>
          <w:b/>
          <w:bCs/>
          <w:i/>
          <w:color w:val="000000"/>
          <w:sz w:val="20"/>
          <w:szCs w:val="20"/>
          <w:lang w:val="pt-BR"/>
        </w:rPr>
        <w:t xml:space="preserve"> 3 </w:t>
      </w:r>
      <w:r w:rsidRPr="006A030D">
        <w:rPr>
          <w:rFonts w:ascii="GHEA Grapalat" w:hAnsi="GHEA Grapalat" w:cs="Calibri"/>
          <w:b/>
          <w:bCs/>
          <w:i/>
          <w:color w:val="000000"/>
          <w:sz w:val="20"/>
          <w:szCs w:val="20"/>
        </w:rPr>
        <w:t>աշխատանքային</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օր</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առաջ</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պատվերի</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միջոցով՝</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էլ</w:t>
      </w:r>
      <w:r w:rsidRPr="006A030D">
        <w:rPr>
          <w:rFonts w:ascii="GHEA Grapalat" w:hAnsi="GHEA Grapalat" w:cs="Calibri"/>
          <w:b/>
          <w:bCs/>
          <w:i/>
          <w:color w:val="000000"/>
          <w:sz w:val="20"/>
          <w:szCs w:val="20"/>
          <w:lang w:val="pt-BR"/>
        </w:rPr>
        <w:t xml:space="preserve">. </w:t>
      </w:r>
      <w:proofErr w:type="gramStart"/>
      <w:r w:rsidRPr="006A030D">
        <w:rPr>
          <w:rFonts w:ascii="GHEA Grapalat" w:hAnsi="GHEA Grapalat" w:cs="Calibri"/>
          <w:b/>
          <w:bCs/>
          <w:i/>
          <w:color w:val="000000"/>
          <w:sz w:val="20"/>
          <w:szCs w:val="20"/>
        </w:rPr>
        <w:t>փոստով</w:t>
      </w:r>
      <w:proofErr w:type="gramEnd"/>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կամ</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հեռախոսազանգով</w:t>
      </w:r>
      <w:r w:rsidRPr="006A030D">
        <w:rPr>
          <w:rFonts w:ascii="GHEA Grapalat" w:hAnsi="GHEA Grapalat" w:cs="Calibri"/>
          <w:b/>
          <w:bCs/>
          <w:i/>
          <w:color w:val="000000"/>
          <w:sz w:val="20"/>
          <w:szCs w:val="20"/>
          <w:lang w:val="pt-BR"/>
        </w:rPr>
        <w:t>:</w:t>
      </w:r>
    </w:p>
    <w:p w:rsidR="00D10B0C" w:rsidRPr="00674929" w:rsidRDefault="00D10B0C" w:rsidP="00D10B0C">
      <w:pPr>
        <w:pStyle w:val="3"/>
        <w:spacing w:line="240" w:lineRule="auto"/>
        <w:ind w:firstLine="567"/>
        <w:jc w:val="left"/>
        <w:rPr>
          <w:rFonts w:ascii="GHEA Grapalat" w:hAnsi="GHEA Grapalat"/>
          <w:b/>
          <w:lang w:val="pt-BR"/>
        </w:rPr>
      </w:pP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674929" w:rsidRPr="00864564" w:rsidRDefault="00674929" w:rsidP="00674929">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sz w:val="20"/>
        </w:rPr>
        <w:t>ՎՃԱՐՄԱՆ ԺԱՄԱՆԱԿԱՑՈՒՅՑ*</w:t>
      </w:r>
    </w:p>
    <w:p w:rsidR="00674929" w:rsidRPr="00864564" w:rsidRDefault="00674929" w:rsidP="00674929">
      <w:pPr>
        <w:jc w:val="center"/>
        <w:rPr>
          <w:rFonts w:ascii="GHEA Grapalat" w:hAnsi="GHEA Grapalat"/>
          <w:sz w:val="20"/>
        </w:rPr>
      </w:pPr>
      <w:r w:rsidRPr="00864564">
        <w:rPr>
          <w:rFonts w:ascii="GHEA Grapalat" w:hAnsi="GHEA Grapalat"/>
          <w:sz w:val="20"/>
        </w:rPr>
        <w:t xml:space="preserve">                                                                                                                                                                                                            </w:t>
      </w:r>
      <w:r w:rsidRPr="00864564">
        <w:rPr>
          <w:rFonts w:ascii="GHEA Grapalat" w:hAnsi="GHEA Grapalat" w:cs="Sylfaen"/>
          <w:sz w:val="18"/>
        </w:rPr>
        <w:t>ՀՀ</w:t>
      </w:r>
      <w:r w:rsidRPr="00864564">
        <w:rPr>
          <w:rFonts w:ascii="GHEA Grapalat" w:hAnsi="GHEA Grapalat" w:cs="Sylfaen"/>
          <w:sz w:val="18"/>
          <w:lang w:val="es-ES"/>
        </w:rPr>
        <w:t xml:space="preserve"> </w:t>
      </w:r>
      <w:r w:rsidRPr="00864564">
        <w:rPr>
          <w:rFonts w:ascii="GHEA Grapalat" w:hAnsi="GHEA Grapalat" w:cs="Sylfaen"/>
          <w:sz w:val="18"/>
        </w:rPr>
        <w:t>դրամ</w:t>
      </w: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409"/>
        <w:gridCol w:w="2127"/>
        <w:gridCol w:w="620"/>
        <w:gridCol w:w="664"/>
        <w:gridCol w:w="700"/>
        <w:gridCol w:w="628"/>
        <w:gridCol w:w="664"/>
        <w:gridCol w:w="834"/>
        <w:gridCol w:w="709"/>
        <w:gridCol w:w="709"/>
        <w:gridCol w:w="850"/>
        <w:gridCol w:w="567"/>
        <w:gridCol w:w="284"/>
        <w:gridCol w:w="992"/>
        <w:gridCol w:w="1276"/>
      </w:tblGrid>
      <w:tr w:rsidR="00674929" w:rsidRPr="00864564" w:rsidTr="003A6C1B">
        <w:tc>
          <w:tcPr>
            <w:tcW w:w="15593" w:type="dxa"/>
            <w:gridSpan w:val="16"/>
          </w:tcPr>
          <w:p w:rsidR="00674929" w:rsidRPr="00864564" w:rsidRDefault="00674929" w:rsidP="003A6C1B">
            <w:pPr>
              <w:jc w:val="center"/>
              <w:rPr>
                <w:rFonts w:ascii="GHEA Grapalat" w:hAnsi="GHEA Grapalat"/>
                <w:sz w:val="18"/>
                <w:lang w:val="es-ES"/>
              </w:rPr>
            </w:pPr>
            <w:r w:rsidRPr="00864564">
              <w:rPr>
                <w:rFonts w:ascii="GHEA Grapalat" w:hAnsi="GHEA Grapalat"/>
                <w:sz w:val="18"/>
                <w:lang w:val="es-ES"/>
              </w:rPr>
              <w:t>Ապրանքի</w:t>
            </w:r>
          </w:p>
        </w:tc>
      </w:tr>
      <w:tr w:rsidR="00674929" w:rsidRPr="001174D3" w:rsidTr="003A6C1B">
        <w:tc>
          <w:tcPr>
            <w:tcW w:w="1560" w:type="dxa"/>
            <w:vAlign w:val="center"/>
          </w:tcPr>
          <w:p w:rsidR="00674929" w:rsidRPr="00864564" w:rsidRDefault="00674929" w:rsidP="003A6C1B">
            <w:pPr>
              <w:jc w:val="center"/>
              <w:rPr>
                <w:rFonts w:ascii="GHEA Grapalat" w:hAnsi="GHEA Grapalat"/>
                <w:sz w:val="18"/>
                <w:lang w:val="es-ES"/>
              </w:rPr>
            </w:pPr>
            <w:r w:rsidRPr="00864564">
              <w:rPr>
                <w:rFonts w:ascii="GHEA Grapalat" w:hAnsi="GHEA Grapalat"/>
                <w:sz w:val="18"/>
              </w:rPr>
              <w:t>հրավերով նախատեսված չափաբաժնի համարը</w:t>
            </w:r>
          </w:p>
        </w:tc>
        <w:tc>
          <w:tcPr>
            <w:tcW w:w="2409" w:type="dxa"/>
            <w:vAlign w:val="center"/>
          </w:tcPr>
          <w:p w:rsidR="00674929" w:rsidRPr="00864564" w:rsidRDefault="00674929" w:rsidP="003A6C1B">
            <w:pPr>
              <w:jc w:val="center"/>
              <w:rPr>
                <w:rFonts w:ascii="GHEA Grapalat" w:hAnsi="GHEA Grapalat"/>
                <w:sz w:val="18"/>
                <w:lang w:val="es-ES"/>
              </w:rPr>
            </w:pPr>
            <w:r w:rsidRPr="00864564">
              <w:rPr>
                <w:rFonts w:ascii="GHEA Grapalat" w:hAnsi="GHEA Grapalat"/>
                <w:sz w:val="18"/>
              </w:rPr>
              <w:t>գնումների</w:t>
            </w:r>
            <w:r w:rsidRPr="006D5B24">
              <w:rPr>
                <w:rFonts w:ascii="GHEA Grapalat" w:hAnsi="GHEA Grapalat"/>
                <w:sz w:val="18"/>
                <w:lang w:val="es-ES"/>
              </w:rPr>
              <w:t xml:space="preserve"> </w:t>
            </w:r>
            <w:r w:rsidRPr="00864564">
              <w:rPr>
                <w:rFonts w:ascii="GHEA Grapalat" w:hAnsi="GHEA Grapalat"/>
                <w:sz w:val="18"/>
              </w:rPr>
              <w:t>պլանով</w:t>
            </w:r>
            <w:r w:rsidRPr="006D5B24">
              <w:rPr>
                <w:rFonts w:ascii="GHEA Grapalat" w:hAnsi="GHEA Grapalat"/>
                <w:sz w:val="18"/>
                <w:lang w:val="es-ES"/>
              </w:rPr>
              <w:t xml:space="preserve"> </w:t>
            </w:r>
            <w:r w:rsidRPr="00864564">
              <w:rPr>
                <w:rFonts w:ascii="GHEA Grapalat" w:hAnsi="GHEA Grapalat"/>
                <w:sz w:val="18"/>
              </w:rPr>
              <w:t>նախատեսված</w:t>
            </w:r>
            <w:r w:rsidRPr="006D5B24">
              <w:rPr>
                <w:rFonts w:ascii="GHEA Grapalat" w:hAnsi="GHEA Grapalat"/>
                <w:sz w:val="18"/>
                <w:lang w:val="es-ES"/>
              </w:rPr>
              <w:t xml:space="preserve"> </w:t>
            </w:r>
            <w:r w:rsidRPr="00864564">
              <w:rPr>
                <w:rFonts w:ascii="GHEA Grapalat" w:hAnsi="GHEA Grapalat"/>
                <w:sz w:val="18"/>
              </w:rPr>
              <w:t>միջանցիկ</w:t>
            </w:r>
            <w:r w:rsidRPr="006D5B24">
              <w:rPr>
                <w:rFonts w:ascii="GHEA Grapalat" w:hAnsi="GHEA Grapalat"/>
                <w:sz w:val="18"/>
                <w:lang w:val="es-ES"/>
              </w:rPr>
              <w:t xml:space="preserve"> </w:t>
            </w:r>
            <w:r w:rsidRPr="00864564">
              <w:rPr>
                <w:rFonts w:ascii="GHEA Grapalat" w:hAnsi="GHEA Grapalat"/>
                <w:sz w:val="18"/>
              </w:rPr>
              <w:t>ծածկագիրը</w:t>
            </w:r>
            <w:r w:rsidRPr="006D5B24">
              <w:rPr>
                <w:rFonts w:ascii="GHEA Grapalat" w:hAnsi="GHEA Grapalat"/>
                <w:sz w:val="18"/>
                <w:lang w:val="es-ES"/>
              </w:rPr>
              <w:t xml:space="preserve">` </w:t>
            </w:r>
            <w:r w:rsidRPr="00864564">
              <w:rPr>
                <w:rFonts w:ascii="GHEA Grapalat" w:hAnsi="GHEA Grapalat"/>
                <w:sz w:val="18"/>
              </w:rPr>
              <w:t>ըստ</w:t>
            </w:r>
            <w:r w:rsidRPr="006D5B24">
              <w:rPr>
                <w:rFonts w:ascii="GHEA Grapalat" w:hAnsi="GHEA Grapalat"/>
                <w:sz w:val="18"/>
                <w:lang w:val="es-ES"/>
              </w:rPr>
              <w:t xml:space="preserve"> </w:t>
            </w:r>
            <w:r w:rsidRPr="00864564">
              <w:rPr>
                <w:rFonts w:ascii="GHEA Grapalat" w:hAnsi="GHEA Grapalat"/>
                <w:sz w:val="18"/>
              </w:rPr>
              <w:t>ԳՄԱ</w:t>
            </w:r>
            <w:r w:rsidRPr="006D5B24">
              <w:rPr>
                <w:rFonts w:ascii="GHEA Grapalat" w:hAnsi="GHEA Grapalat"/>
                <w:sz w:val="18"/>
                <w:lang w:val="es-ES"/>
              </w:rPr>
              <w:t xml:space="preserve"> </w:t>
            </w:r>
            <w:r w:rsidRPr="00864564">
              <w:rPr>
                <w:rFonts w:ascii="GHEA Grapalat" w:hAnsi="GHEA Grapalat"/>
                <w:sz w:val="18"/>
              </w:rPr>
              <w:t>դասակարգման</w:t>
            </w:r>
            <w:r w:rsidRPr="006D5B24">
              <w:rPr>
                <w:rFonts w:ascii="GHEA Grapalat" w:hAnsi="GHEA Grapalat"/>
                <w:sz w:val="18"/>
                <w:lang w:val="es-ES"/>
              </w:rPr>
              <w:t xml:space="preserve"> (CPV)</w:t>
            </w:r>
          </w:p>
        </w:tc>
        <w:tc>
          <w:tcPr>
            <w:tcW w:w="2127" w:type="dxa"/>
            <w:vAlign w:val="center"/>
          </w:tcPr>
          <w:p w:rsidR="00674929" w:rsidRPr="00864564" w:rsidRDefault="00674929" w:rsidP="003A6C1B">
            <w:pPr>
              <w:jc w:val="center"/>
              <w:rPr>
                <w:rFonts w:ascii="GHEA Grapalat" w:hAnsi="GHEA Grapalat"/>
                <w:sz w:val="18"/>
                <w:lang w:val="es-ES"/>
              </w:rPr>
            </w:pPr>
            <w:r w:rsidRPr="00864564">
              <w:rPr>
                <w:rFonts w:ascii="GHEA Grapalat" w:hAnsi="GHEA Grapalat"/>
                <w:sz w:val="18"/>
              </w:rPr>
              <w:t>անվանումը</w:t>
            </w:r>
          </w:p>
        </w:tc>
        <w:tc>
          <w:tcPr>
            <w:tcW w:w="9497" w:type="dxa"/>
            <w:gridSpan w:val="13"/>
            <w:vAlign w:val="center"/>
          </w:tcPr>
          <w:p w:rsidR="00674929" w:rsidRPr="00864564" w:rsidRDefault="00674929" w:rsidP="003A6C1B">
            <w:pPr>
              <w:jc w:val="both"/>
              <w:rPr>
                <w:rFonts w:ascii="GHEA Grapalat" w:hAnsi="GHEA Grapalat"/>
                <w:sz w:val="18"/>
                <w:lang w:val="es-ES"/>
              </w:rPr>
            </w:pPr>
            <w:r w:rsidRPr="00864564">
              <w:rPr>
                <w:rFonts w:ascii="GHEA Grapalat" w:hAnsi="GHEA Grapalat"/>
                <w:sz w:val="18"/>
                <w:lang w:val="es-ES"/>
              </w:rPr>
              <w:t>դիմաց վճարումները նախատեսվում է իրականացնել 20</w:t>
            </w:r>
            <w:r w:rsidR="00770AA0">
              <w:rPr>
                <w:rFonts w:ascii="GHEA Grapalat" w:hAnsi="GHEA Grapalat"/>
                <w:sz w:val="18"/>
                <w:lang w:val="es-ES"/>
              </w:rPr>
              <w:t>2</w:t>
            </w:r>
            <w:r w:rsidR="000C5847" w:rsidRPr="000C5847">
              <w:rPr>
                <w:rFonts w:ascii="GHEA Grapalat" w:hAnsi="GHEA Grapalat"/>
                <w:sz w:val="18"/>
                <w:lang w:val="es-ES"/>
              </w:rPr>
              <w:t>5</w:t>
            </w:r>
            <w:r w:rsidRPr="00864564">
              <w:rPr>
                <w:rFonts w:ascii="GHEA Grapalat" w:hAnsi="GHEA Grapalat"/>
                <w:sz w:val="18"/>
                <w:lang w:val="es-ES"/>
              </w:rPr>
              <w:t xml:space="preserve"> թ-ին` ըստ ամիսների, այդ թվում**</w:t>
            </w:r>
          </w:p>
        </w:tc>
      </w:tr>
      <w:tr w:rsidR="00674929" w:rsidRPr="00864564" w:rsidTr="00154C80">
        <w:trPr>
          <w:trHeight w:val="1269"/>
        </w:trPr>
        <w:tc>
          <w:tcPr>
            <w:tcW w:w="1560" w:type="dxa"/>
          </w:tcPr>
          <w:p w:rsidR="00674929" w:rsidRPr="00864564" w:rsidRDefault="00674929" w:rsidP="003A6C1B">
            <w:pPr>
              <w:jc w:val="center"/>
              <w:rPr>
                <w:rFonts w:ascii="GHEA Grapalat" w:hAnsi="GHEA Grapalat"/>
                <w:sz w:val="20"/>
                <w:lang w:val="es-ES"/>
              </w:rPr>
            </w:pPr>
          </w:p>
        </w:tc>
        <w:tc>
          <w:tcPr>
            <w:tcW w:w="2409" w:type="dxa"/>
          </w:tcPr>
          <w:p w:rsidR="00674929" w:rsidRPr="00864564" w:rsidRDefault="00674929" w:rsidP="003A6C1B">
            <w:pPr>
              <w:jc w:val="center"/>
              <w:rPr>
                <w:rFonts w:ascii="GHEA Grapalat" w:hAnsi="GHEA Grapalat"/>
                <w:sz w:val="20"/>
                <w:lang w:val="es-ES"/>
              </w:rPr>
            </w:pPr>
          </w:p>
        </w:tc>
        <w:tc>
          <w:tcPr>
            <w:tcW w:w="2127" w:type="dxa"/>
          </w:tcPr>
          <w:p w:rsidR="00674929" w:rsidRPr="00864564" w:rsidRDefault="00674929" w:rsidP="003A6C1B">
            <w:pPr>
              <w:jc w:val="center"/>
              <w:rPr>
                <w:rFonts w:ascii="GHEA Grapalat" w:hAnsi="GHEA Grapalat"/>
                <w:sz w:val="20"/>
                <w:lang w:val="es-ES"/>
              </w:rPr>
            </w:pPr>
          </w:p>
        </w:tc>
        <w:tc>
          <w:tcPr>
            <w:tcW w:w="620"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հունվար</w:t>
            </w:r>
          </w:p>
        </w:tc>
        <w:tc>
          <w:tcPr>
            <w:tcW w:w="664" w:type="dxa"/>
            <w:textDirection w:val="btLr"/>
            <w:vAlign w:val="center"/>
          </w:tcPr>
          <w:p w:rsidR="00674929" w:rsidRPr="00864564" w:rsidRDefault="00674929" w:rsidP="003A6C1B">
            <w:pPr>
              <w:ind w:left="33" w:right="-7"/>
              <w:jc w:val="center"/>
              <w:rPr>
                <w:rFonts w:ascii="GHEA Grapalat" w:hAnsi="GHEA Grapalat" w:cs="Sylfaen"/>
                <w:sz w:val="18"/>
                <w:szCs w:val="22"/>
                <w:lang w:val="pt-BR"/>
              </w:rPr>
            </w:pPr>
            <w:r w:rsidRPr="00864564">
              <w:rPr>
                <w:rFonts w:ascii="GHEA Grapalat" w:hAnsi="GHEA Grapalat" w:cs="Sylfaen"/>
                <w:sz w:val="18"/>
                <w:szCs w:val="22"/>
                <w:lang w:val="pt-BR"/>
              </w:rPr>
              <w:t>փետրվար</w:t>
            </w:r>
          </w:p>
        </w:tc>
        <w:tc>
          <w:tcPr>
            <w:tcW w:w="700"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մարտ</w:t>
            </w:r>
          </w:p>
        </w:tc>
        <w:tc>
          <w:tcPr>
            <w:tcW w:w="628" w:type="dxa"/>
            <w:textDirection w:val="btLr"/>
            <w:vAlign w:val="center"/>
          </w:tcPr>
          <w:p w:rsidR="00674929" w:rsidRPr="00864564" w:rsidRDefault="00674929" w:rsidP="003A6C1B">
            <w:pPr>
              <w:ind w:left="33" w:right="-7"/>
              <w:jc w:val="center"/>
              <w:rPr>
                <w:rFonts w:ascii="GHEA Grapalat" w:hAnsi="GHEA Grapalat" w:cs="Sylfaen"/>
                <w:sz w:val="18"/>
                <w:szCs w:val="22"/>
                <w:lang w:val="pt-BR"/>
              </w:rPr>
            </w:pPr>
            <w:r w:rsidRPr="00864564">
              <w:rPr>
                <w:rFonts w:ascii="GHEA Grapalat" w:hAnsi="GHEA Grapalat" w:cs="Sylfaen"/>
                <w:sz w:val="18"/>
                <w:szCs w:val="22"/>
                <w:lang w:val="pt-BR"/>
              </w:rPr>
              <w:t>ապրիլ</w:t>
            </w:r>
          </w:p>
        </w:tc>
        <w:tc>
          <w:tcPr>
            <w:tcW w:w="664"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մայիս</w:t>
            </w:r>
          </w:p>
        </w:tc>
        <w:tc>
          <w:tcPr>
            <w:tcW w:w="834"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հունիս</w:t>
            </w:r>
          </w:p>
        </w:tc>
        <w:tc>
          <w:tcPr>
            <w:tcW w:w="709"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հուլիս</w:t>
            </w:r>
            <w:r w:rsidRPr="00693845">
              <w:rPr>
                <w:rFonts w:ascii="GHEA Grapalat" w:hAnsi="GHEA Grapalat" w:cs="Times Armenian"/>
                <w:sz w:val="18"/>
                <w:szCs w:val="22"/>
                <w:lang w:val="pt-BR"/>
              </w:rPr>
              <w:t xml:space="preserve"> </w:t>
            </w:r>
          </w:p>
        </w:tc>
        <w:tc>
          <w:tcPr>
            <w:tcW w:w="709"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օգոստոս</w:t>
            </w:r>
          </w:p>
        </w:tc>
        <w:tc>
          <w:tcPr>
            <w:tcW w:w="850"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սեպտեմբեր</w:t>
            </w:r>
            <w:r w:rsidRPr="00693845">
              <w:rPr>
                <w:rFonts w:ascii="GHEA Grapalat" w:hAnsi="GHEA Grapalat" w:cs="Times Armenian"/>
                <w:sz w:val="18"/>
                <w:szCs w:val="22"/>
                <w:lang w:val="pt-BR"/>
              </w:rPr>
              <w:t xml:space="preserve"> </w:t>
            </w:r>
          </w:p>
        </w:tc>
        <w:tc>
          <w:tcPr>
            <w:tcW w:w="567"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հոկտեմբեր</w:t>
            </w:r>
          </w:p>
        </w:tc>
        <w:tc>
          <w:tcPr>
            <w:tcW w:w="284"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sz w:val="18"/>
              </w:rPr>
              <w:t xml:space="preserve"> </w:t>
            </w:r>
            <w:r w:rsidRPr="00693845">
              <w:rPr>
                <w:rFonts w:ascii="GHEA Grapalat" w:hAnsi="GHEA Grapalat" w:cs="Sylfaen"/>
                <w:sz w:val="18"/>
                <w:szCs w:val="22"/>
                <w:lang w:val="pt-BR"/>
              </w:rPr>
              <w:t>նոյեմբեր</w:t>
            </w:r>
          </w:p>
        </w:tc>
        <w:tc>
          <w:tcPr>
            <w:tcW w:w="992"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դեկտեմբեր</w:t>
            </w:r>
          </w:p>
        </w:tc>
        <w:tc>
          <w:tcPr>
            <w:tcW w:w="1276" w:type="dxa"/>
            <w:vAlign w:val="center"/>
          </w:tcPr>
          <w:p w:rsidR="00674929" w:rsidRPr="00864564" w:rsidRDefault="00674929" w:rsidP="003A6C1B">
            <w:pPr>
              <w:ind w:left="33" w:right="-1"/>
              <w:jc w:val="center"/>
              <w:rPr>
                <w:rFonts w:ascii="GHEA Grapalat" w:hAnsi="GHEA Grapalat"/>
                <w:sz w:val="18"/>
                <w:szCs w:val="22"/>
                <w:lang w:val="pt-BR"/>
              </w:rPr>
            </w:pPr>
            <w:r w:rsidRPr="00864564">
              <w:rPr>
                <w:rFonts w:ascii="GHEA Grapalat" w:hAnsi="GHEA Grapalat" w:cs="Sylfaen"/>
                <w:sz w:val="18"/>
                <w:szCs w:val="22"/>
                <w:lang w:val="pt-BR"/>
              </w:rPr>
              <w:t>Ընդամենը</w:t>
            </w:r>
          </w:p>
          <w:p w:rsidR="00674929" w:rsidRPr="00864564" w:rsidRDefault="00674929" w:rsidP="003A6C1B">
            <w:pPr>
              <w:ind w:left="33"/>
              <w:jc w:val="center"/>
              <w:rPr>
                <w:rFonts w:ascii="GHEA Grapalat" w:hAnsi="GHEA Grapalat"/>
                <w:sz w:val="18"/>
                <w:lang w:val="es-ES"/>
              </w:rPr>
            </w:pP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w:t>
            </w:r>
          </w:p>
        </w:tc>
        <w:tc>
          <w:tcPr>
            <w:tcW w:w="2409" w:type="dxa"/>
            <w:vAlign w:val="center"/>
          </w:tcPr>
          <w:p w:rsidR="000C5847" w:rsidRDefault="000C5847">
            <w:pPr>
              <w:jc w:val="center"/>
              <w:rPr>
                <w:rFonts w:ascii="Arial" w:hAnsi="Arial" w:cs="Arial"/>
                <w:color w:val="000000"/>
              </w:rPr>
            </w:pPr>
            <w:r>
              <w:rPr>
                <w:rFonts w:ascii="Arial" w:hAnsi="Arial" w:cs="Arial"/>
                <w:color w:val="000000"/>
              </w:rPr>
              <w:t>3142500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Ձու</w:t>
            </w:r>
            <w:r w:rsidRPr="002E51D7">
              <w:rPr>
                <w:rFonts w:ascii="Calibri" w:hAnsi="Calibri"/>
                <w:color w:val="000000"/>
                <w:sz w:val="20"/>
              </w:rPr>
              <w:t xml:space="preserve"> </w:t>
            </w:r>
            <w:r w:rsidRPr="002E51D7">
              <w:rPr>
                <w:rFonts w:ascii="Sylfaen" w:hAnsi="Sylfaen" w:cs="Sylfaen"/>
                <w:color w:val="000000"/>
                <w:sz w:val="20"/>
              </w:rPr>
              <w:t>հավի</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w:t>
            </w:r>
          </w:p>
        </w:tc>
        <w:tc>
          <w:tcPr>
            <w:tcW w:w="2409" w:type="dxa"/>
            <w:vAlign w:val="center"/>
          </w:tcPr>
          <w:p w:rsidR="000C5847" w:rsidRDefault="000C5847">
            <w:pPr>
              <w:jc w:val="center"/>
              <w:rPr>
                <w:rFonts w:ascii="Arial" w:hAnsi="Arial" w:cs="Arial"/>
                <w:color w:val="000000"/>
              </w:rPr>
            </w:pPr>
            <w:r>
              <w:rPr>
                <w:rFonts w:ascii="Arial" w:hAnsi="Arial" w:cs="Arial"/>
                <w:color w:val="000000"/>
              </w:rPr>
              <w:t>15111100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Միս</w:t>
            </w:r>
            <w:r w:rsidRPr="002E51D7">
              <w:rPr>
                <w:rFonts w:ascii="Calibri" w:hAnsi="Calibri" w:cs="Calibri"/>
                <w:color w:val="000000"/>
                <w:sz w:val="20"/>
              </w:rPr>
              <w:t xml:space="preserve"> </w:t>
            </w:r>
            <w:r w:rsidRPr="002E51D7">
              <w:rPr>
                <w:rFonts w:ascii="Sylfaen" w:hAnsi="Sylfaen" w:cs="Sylfaen"/>
                <w:color w:val="000000"/>
                <w:sz w:val="20"/>
              </w:rPr>
              <w:t>թարմ</w:t>
            </w:r>
            <w:r w:rsidRPr="002E51D7">
              <w:rPr>
                <w:rFonts w:ascii="Calibri" w:hAnsi="Calibri" w:cs="Calibri"/>
                <w:color w:val="000000"/>
                <w:sz w:val="20"/>
              </w:rPr>
              <w:t xml:space="preserve"> </w:t>
            </w:r>
            <w:r w:rsidRPr="002E51D7">
              <w:rPr>
                <w:rFonts w:ascii="Sylfaen" w:hAnsi="Sylfaen" w:cs="Sylfaen"/>
                <w:color w:val="000000"/>
                <w:sz w:val="20"/>
              </w:rPr>
              <w:t>տավարի</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3</w:t>
            </w:r>
          </w:p>
        </w:tc>
        <w:tc>
          <w:tcPr>
            <w:tcW w:w="2409" w:type="dxa"/>
            <w:vAlign w:val="center"/>
          </w:tcPr>
          <w:p w:rsidR="000C5847" w:rsidRDefault="000C5847">
            <w:pPr>
              <w:jc w:val="center"/>
              <w:rPr>
                <w:rFonts w:ascii="Arial" w:hAnsi="Arial" w:cs="Arial"/>
                <w:color w:val="000000"/>
              </w:rPr>
            </w:pPr>
            <w:r>
              <w:rPr>
                <w:rFonts w:ascii="Arial" w:hAnsi="Arial" w:cs="Arial"/>
                <w:color w:val="000000"/>
              </w:rPr>
              <w:t>15112100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Միս</w:t>
            </w:r>
            <w:r w:rsidRPr="002E51D7">
              <w:rPr>
                <w:rFonts w:ascii="Calibri" w:hAnsi="Calibri" w:cs="Calibri"/>
                <w:color w:val="000000"/>
                <w:sz w:val="20"/>
              </w:rPr>
              <w:t xml:space="preserve"> </w:t>
            </w:r>
            <w:r w:rsidRPr="002E51D7">
              <w:rPr>
                <w:rFonts w:ascii="Sylfaen" w:hAnsi="Sylfaen" w:cs="Sylfaen"/>
                <w:color w:val="000000"/>
                <w:sz w:val="20"/>
              </w:rPr>
              <w:t>թարմ</w:t>
            </w:r>
            <w:r w:rsidRPr="002E51D7">
              <w:rPr>
                <w:rFonts w:ascii="Calibri" w:hAnsi="Calibri" w:cs="Calibri"/>
                <w:color w:val="000000"/>
                <w:sz w:val="20"/>
              </w:rPr>
              <w:t xml:space="preserve"> </w:t>
            </w:r>
            <w:r w:rsidRPr="002E51D7">
              <w:rPr>
                <w:rFonts w:ascii="Sylfaen" w:hAnsi="Sylfaen" w:cs="Sylfaen"/>
                <w:color w:val="000000"/>
                <w:sz w:val="20"/>
              </w:rPr>
              <w:t>թռչնի</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4</w:t>
            </w:r>
          </w:p>
        </w:tc>
        <w:tc>
          <w:tcPr>
            <w:tcW w:w="2409" w:type="dxa"/>
            <w:vAlign w:val="center"/>
          </w:tcPr>
          <w:p w:rsidR="000C5847" w:rsidRDefault="000C5847">
            <w:pPr>
              <w:jc w:val="center"/>
              <w:rPr>
                <w:rFonts w:ascii="Arial" w:hAnsi="Arial" w:cs="Arial"/>
                <w:color w:val="000000"/>
              </w:rPr>
            </w:pPr>
            <w:r>
              <w:rPr>
                <w:rFonts w:ascii="Arial" w:hAnsi="Arial" w:cs="Arial"/>
                <w:color w:val="000000"/>
              </w:rPr>
              <w:t>15331180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Ոլոռ</w:t>
            </w:r>
            <w:r w:rsidRPr="002E51D7">
              <w:rPr>
                <w:rFonts w:ascii="Calibri" w:hAnsi="Calibri"/>
                <w:color w:val="000000"/>
                <w:sz w:val="20"/>
              </w:rPr>
              <w:t xml:space="preserve"> </w:t>
            </w:r>
            <w:r w:rsidRPr="002E51D7">
              <w:rPr>
                <w:rFonts w:ascii="Sylfaen" w:hAnsi="Sylfaen" w:cs="Sylfaen"/>
                <w:color w:val="000000"/>
                <w:sz w:val="20"/>
              </w:rPr>
              <w:t>պահածոյացված</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5</w:t>
            </w:r>
          </w:p>
        </w:tc>
        <w:tc>
          <w:tcPr>
            <w:tcW w:w="2409" w:type="dxa"/>
            <w:vAlign w:val="center"/>
          </w:tcPr>
          <w:p w:rsidR="000C5847" w:rsidRDefault="000C5847">
            <w:pPr>
              <w:jc w:val="center"/>
              <w:rPr>
                <w:rFonts w:ascii="Arial" w:hAnsi="Arial" w:cs="Arial"/>
                <w:color w:val="000000"/>
              </w:rPr>
            </w:pPr>
            <w:r>
              <w:rPr>
                <w:rFonts w:ascii="Arial" w:hAnsi="Arial" w:cs="Arial"/>
                <w:color w:val="000000"/>
              </w:rPr>
              <w:t>15332291</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Ջեմ</w:t>
            </w:r>
            <w:r w:rsidRPr="002E51D7">
              <w:rPr>
                <w:rFonts w:ascii="Calibri" w:hAnsi="Calibri" w:cs="Calibri"/>
                <w:color w:val="000000"/>
                <w:sz w:val="20"/>
              </w:rPr>
              <w:t xml:space="preserve"> </w:t>
            </w:r>
            <w:r w:rsidRPr="002E51D7">
              <w:rPr>
                <w:rFonts w:ascii="Sylfaen" w:hAnsi="Sylfaen" w:cs="Sylfaen"/>
                <w:color w:val="000000"/>
                <w:sz w:val="20"/>
              </w:rPr>
              <w:t>մրգային</w:t>
            </w:r>
            <w:r w:rsidRPr="002E51D7">
              <w:rPr>
                <w:rFonts w:ascii="Calibri" w:hAnsi="Calibri" w:cs="Calibri"/>
                <w:color w:val="000000"/>
                <w:sz w:val="20"/>
              </w:rPr>
              <w:t>,</w:t>
            </w:r>
            <w:r w:rsidRPr="002E51D7">
              <w:rPr>
                <w:rFonts w:ascii="Calibri" w:hAnsi="Calibri"/>
                <w:color w:val="000000"/>
                <w:sz w:val="20"/>
              </w:rPr>
              <w:t xml:space="preserve"> </w:t>
            </w:r>
            <w:r w:rsidRPr="002E51D7">
              <w:rPr>
                <w:rFonts w:ascii="Sylfaen" w:hAnsi="Sylfaen" w:cs="Sylfaen"/>
                <w:color w:val="000000"/>
                <w:sz w:val="20"/>
              </w:rPr>
              <w:t>ծիրանի</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6</w:t>
            </w:r>
          </w:p>
        </w:tc>
        <w:tc>
          <w:tcPr>
            <w:tcW w:w="2409" w:type="dxa"/>
            <w:vAlign w:val="center"/>
          </w:tcPr>
          <w:p w:rsidR="000C5847" w:rsidRDefault="000C5847">
            <w:pPr>
              <w:jc w:val="center"/>
              <w:rPr>
                <w:rFonts w:ascii="Arial" w:hAnsi="Arial" w:cs="Arial"/>
                <w:color w:val="000000"/>
              </w:rPr>
            </w:pPr>
            <w:r>
              <w:rPr>
                <w:rFonts w:ascii="Arial" w:hAnsi="Arial" w:cs="Arial"/>
                <w:color w:val="000000"/>
              </w:rPr>
              <w:t>15321000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Հյութ</w:t>
            </w:r>
            <w:r w:rsidRPr="002E51D7">
              <w:rPr>
                <w:rFonts w:ascii="Calibri" w:hAnsi="Calibri" w:cs="Calibri"/>
                <w:color w:val="000000"/>
                <w:sz w:val="20"/>
              </w:rPr>
              <w:t xml:space="preserve"> </w:t>
            </w:r>
            <w:r w:rsidRPr="002E51D7">
              <w:rPr>
                <w:rFonts w:ascii="Sylfaen" w:hAnsi="Sylfaen" w:cs="Sylfaen"/>
                <w:color w:val="000000"/>
                <w:sz w:val="20"/>
              </w:rPr>
              <w:t>բնական</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7</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15331142</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Կաղամբ</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8</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15313000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Կարտոֆիլ</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9</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15331161</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Սոխ</w:t>
            </w:r>
            <w:r w:rsidRPr="002E51D7">
              <w:rPr>
                <w:rFonts w:ascii="Calibri" w:hAnsi="Calibri" w:cs="Calibri"/>
                <w:color w:val="000000"/>
                <w:sz w:val="20"/>
              </w:rPr>
              <w:t xml:space="preserve"> </w:t>
            </w:r>
            <w:r w:rsidRPr="002E51D7">
              <w:rPr>
                <w:rFonts w:ascii="Sylfaen" w:hAnsi="Sylfaen" w:cs="Sylfaen"/>
                <w:color w:val="000000"/>
                <w:sz w:val="20"/>
              </w:rPr>
              <w:t>գլուխ</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10</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15331163</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Բազուկ</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11</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15331164</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Գազար</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12</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15331167</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Կանաչի</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13</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3222128</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Խնձոր</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14</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15333100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Տոմատի</w:t>
            </w:r>
            <w:r w:rsidRPr="002E51D7">
              <w:rPr>
                <w:rFonts w:ascii="Calibri" w:hAnsi="Calibri" w:cs="Calibri"/>
                <w:color w:val="000000"/>
                <w:sz w:val="20"/>
              </w:rPr>
              <w:t xml:space="preserve"> </w:t>
            </w:r>
            <w:r w:rsidRPr="002E51D7">
              <w:rPr>
                <w:rFonts w:ascii="Sylfaen" w:hAnsi="Sylfaen" w:cs="Sylfaen"/>
                <w:color w:val="000000"/>
                <w:sz w:val="20"/>
              </w:rPr>
              <w:t>մածուկ</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15</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15412200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Բուսական</w:t>
            </w:r>
            <w:r w:rsidRPr="002E51D7">
              <w:rPr>
                <w:rFonts w:ascii="Calibri" w:hAnsi="Calibri" w:cs="Calibri"/>
                <w:color w:val="000000"/>
                <w:sz w:val="20"/>
              </w:rPr>
              <w:t xml:space="preserve"> </w:t>
            </w:r>
            <w:r w:rsidRPr="002E51D7">
              <w:rPr>
                <w:rFonts w:ascii="Sylfaen" w:hAnsi="Sylfaen" w:cs="Sylfaen"/>
                <w:color w:val="000000"/>
                <w:sz w:val="20"/>
              </w:rPr>
              <w:t>յուղ</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16</w:t>
            </w:r>
          </w:p>
        </w:tc>
        <w:tc>
          <w:tcPr>
            <w:tcW w:w="2409" w:type="dxa"/>
            <w:vAlign w:val="center"/>
          </w:tcPr>
          <w:p w:rsidR="000C5847" w:rsidRDefault="000C5847">
            <w:pPr>
              <w:jc w:val="center"/>
              <w:rPr>
                <w:rFonts w:ascii="GHEA Grapalat" w:hAnsi="GHEA Grapalat"/>
                <w:color w:val="000000"/>
                <w:sz w:val="22"/>
                <w:szCs w:val="22"/>
              </w:rPr>
            </w:pPr>
            <w:r>
              <w:rPr>
                <w:rFonts w:ascii="GHEA Grapalat" w:hAnsi="GHEA Grapalat"/>
                <w:color w:val="000000"/>
                <w:sz w:val="22"/>
                <w:szCs w:val="22"/>
              </w:rPr>
              <w:t>15512000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Թթվասեր</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17</w:t>
            </w:r>
          </w:p>
        </w:tc>
        <w:tc>
          <w:tcPr>
            <w:tcW w:w="2409" w:type="dxa"/>
            <w:vAlign w:val="center"/>
          </w:tcPr>
          <w:p w:rsidR="000C5847" w:rsidRDefault="000C5847">
            <w:pPr>
              <w:jc w:val="center"/>
              <w:rPr>
                <w:rFonts w:ascii="Arial" w:hAnsi="Arial" w:cs="Arial"/>
                <w:color w:val="000000"/>
              </w:rPr>
            </w:pPr>
            <w:r>
              <w:rPr>
                <w:rFonts w:ascii="Arial" w:hAnsi="Arial" w:cs="Arial"/>
                <w:color w:val="000000"/>
              </w:rPr>
              <w:t>15530000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Կարագ</w:t>
            </w:r>
            <w:r w:rsidRPr="002E51D7">
              <w:rPr>
                <w:rFonts w:ascii="Calibri" w:hAnsi="Calibri" w:cs="Calibri"/>
                <w:color w:val="000000"/>
                <w:sz w:val="20"/>
              </w:rPr>
              <w:t xml:space="preserve"> </w:t>
            </w:r>
            <w:r w:rsidRPr="002E51D7">
              <w:rPr>
                <w:rFonts w:ascii="Sylfaen" w:hAnsi="Sylfaen" w:cs="Sylfaen"/>
                <w:color w:val="000000"/>
                <w:sz w:val="20"/>
              </w:rPr>
              <w:t>սերուցքային</w:t>
            </w:r>
            <w:r w:rsidRPr="002E51D7">
              <w:rPr>
                <w:rFonts w:ascii="Calibri" w:hAnsi="Calibri"/>
                <w:color w:val="000000"/>
                <w:sz w:val="20"/>
              </w:rPr>
              <w:t xml:space="preserve"> </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lastRenderedPageBreak/>
              <w:t>18</w:t>
            </w:r>
          </w:p>
        </w:tc>
        <w:tc>
          <w:tcPr>
            <w:tcW w:w="2409" w:type="dxa"/>
            <w:vAlign w:val="center"/>
          </w:tcPr>
          <w:p w:rsidR="000C5847" w:rsidRDefault="000C5847">
            <w:pPr>
              <w:jc w:val="center"/>
              <w:rPr>
                <w:rFonts w:ascii="Arial" w:hAnsi="Arial" w:cs="Arial"/>
                <w:color w:val="000000"/>
              </w:rPr>
            </w:pPr>
            <w:r>
              <w:rPr>
                <w:rFonts w:ascii="Arial" w:hAnsi="Arial" w:cs="Arial"/>
                <w:color w:val="000000"/>
              </w:rPr>
              <w:t>15542100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Կաթնաշոռ</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19</w:t>
            </w:r>
          </w:p>
        </w:tc>
        <w:tc>
          <w:tcPr>
            <w:tcW w:w="2409" w:type="dxa"/>
            <w:vAlign w:val="center"/>
          </w:tcPr>
          <w:p w:rsidR="000C5847" w:rsidRDefault="000C5847">
            <w:pPr>
              <w:jc w:val="center"/>
              <w:rPr>
                <w:rFonts w:ascii="Arial" w:hAnsi="Arial" w:cs="Arial"/>
                <w:color w:val="000000"/>
              </w:rPr>
            </w:pPr>
            <w:r>
              <w:rPr>
                <w:rFonts w:ascii="Arial" w:hAnsi="Arial" w:cs="Arial"/>
                <w:color w:val="000000"/>
              </w:rPr>
              <w:t>15551600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Մածուն</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20</w:t>
            </w:r>
          </w:p>
        </w:tc>
        <w:tc>
          <w:tcPr>
            <w:tcW w:w="2409" w:type="dxa"/>
            <w:vAlign w:val="center"/>
          </w:tcPr>
          <w:p w:rsidR="000C5847" w:rsidRDefault="000C5847">
            <w:pPr>
              <w:jc w:val="center"/>
              <w:rPr>
                <w:rFonts w:ascii="Arial" w:hAnsi="Arial" w:cs="Arial"/>
                <w:color w:val="000000"/>
              </w:rPr>
            </w:pPr>
            <w:r>
              <w:rPr>
                <w:rFonts w:ascii="Arial" w:hAnsi="Arial" w:cs="Arial"/>
                <w:color w:val="000000"/>
              </w:rPr>
              <w:t>15542000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Պանիր</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b/>
                <w:sz w:val="20"/>
                <w:szCs w:val="20"/>
                <w:lang w:val="pt-BR"/>
              </w:rPr>
            </w:pPr>
          </w:p>
        </w:tc>
        <w:tc>
          <w:tcPr>
            <w:tcW w:w="709" w:type="dxa"/>
          </w:tcPr>
          <w:p w:rsidR="000C5847" w:rsidRPr="008257B3" w:rsidRDefault="000C5847" w:rsidP="00C03D26">
            <w:pPr>
              <w:jc w:val="center"/>
              <w:rPr>
                <w:rFonts w:ascii="GHEA Grapalat" w:hAnsi="GHEA Grapalat"/>
                <w:b/>
                <w:sz w:val="20"/>
                <w:szCs w:val="20"/>
                <w:lang w:val="pt-BR"/>
              </w:rPr>
            </w:pPr>
          </w:p>
        </w:tc>
        <w:tc>
          <w:tcPr>
            <w:tcW w:w="850" w:type="dxa"/>
          </w:tcPr>
          <w:p w:rsidR="000C5847" w:rsidRPr="008257B3" w:rsidRDefault="000C5847" w:rsidP="00C03D26">
            <w:pPr>
              <w:jc w:val="center"/>
              <w:rPr>
                <w:rFonts w:ascii="GHEA Grapalat" w:hAnsi="GHEA Grapalat"/>
                <w:b/>
                <w:sz w:val="20"/>
                <w:szCs w:val="20"/>
                <w:lang w:val="pt-BR"/>
              </w:rPr>
            </w:pPr>
          </w:p>
        </w:tc>
        <w:tc>
          <w:tcPr>
            <w:tcW w:w="567" w:type="dxa"/>
          </w:tcPr>
          <w:p w:rsidR="000C5847" w:rsidRPr="008257B3" w:rsidRDefault="000C5847" w:rsidP="00C03D26">
            <w:pPr>
              <w:jc w:val="center"/>
              <w:rPr>
                <w:rFonts w:ascii="GHEA Grapalat" w:hAnsi="GHEA Grapalat"/>
                <w:b/>
                <w:sz w:val="20"/>
                <w:szCs w:val="20"/>
                <w:lang w:val="pt-BR"/>
              </w:rPr>
            </w:pPr>
          </w:p>
        </w:tc>
        <w:tc>
          <w:tcPr>
            <w:tcW w:w="284" w:type="dxa"/>
          </w:tcPr>
          <w:p w:rsidR="000C5847" w:rsidRPr="008257B3" w:rsidRDefault="000C5847" w:rsidP="00C03D26">
            <w:pPr>
              <w:jc w:val="center"/>
              <w:rPr>
                <w:rFonts w:ascii="GHEA Grapalat" w:hAnsi="GHEA Grapalat"/>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21</w:t>
            </w:r>
          </w:p>
        </w:tc>
        <w:tc>
          <w:tcPr>
            <w:tcW w:w="2409" w:type="dxa"/>
            <w:vAlign w:val="center"/>
          </w:tcPr>
          <w:p w:rsidR="000C5847" w:rsidRDefault="000C5847">
            <w:pPr>
              <w:jc w:val="center"/>
              <w:rPr>
                <w:rFonts w:ascii="Arial" w:hAnsi="Arial" w:cs="Arial"/>
                <w:color w:val="000000"/>
              </w:rPr>
            </w:pPr>
            <w:r>
              <w:rPr>
                <w:rFonts w:ascii="Arial" w:hAnsi="Arial" w:cs="Arial"/>
                <w:color w:val="000000"/>
              </w:rPr>
              <w:t>15872400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Աղ</w:t>
            </w:r>
            <w:r w:rsidRPr="002E51D7">
              <w:rPr>
                <w:rFonts w:ascii="Calibri" w:hAnsi="Calibri" w:cs="Calibri"/>
                <w:color w:val="000000"/>
                <w:sz w:val="20"/>
              </w:rPr>
              <w:t xml:space="preserve"> </w:t>
            </w:r>
            <w:r w:rsidRPr="002E51D7">
              <w:rPr>
                <w:rFonts w:ascii="Sylfaen" w:hAnsi="Sylfaen" w:cs="Sylfaen"/>
                <w:color w:val="000000"/>
                <w:sz w:val="20"/>
              </w:rPr>
              <w:t>յոդացված</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22</w:t>
            </w:r>
          </w:p>
        </w:tc>
        <w:tc>
          <w:tcPr>
            <w:tcW w:w="2409" w:type="dxa"/>
            <w:vAlign w:val="center"/>
          </w:tcPr>
          <w:p w:rsidR="000C5847" w:rsidRDefault="000C5847">
            <w:pPr>
              <w:jc w:val="center"/>
              <w:rPr>
                <w:rFonts w:ascii="Arial" w:hAnsi="Arial" w:cs="Arial"/>
                <w:color w:val="000000"/>
              </w:rPr>
            </w:pPr>
            <w:r>
              <w:rPr>
                <w:rFonts w:ascii="Arial" w:hAnsi="Arial" w:cs="Arial"/>
                <w:color w:val="000000"/>
              </w:rPr>
              <w:t>15863500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Թեյ</w:t>
            </w:r>
            <w:r w:rsidRPr="002E51D7">
              <w:rPr>
                <w:rFonts w:ascii="Calibri" w:hAnsi="Calibri" w:cs="Calibri"/>
                <w:color w:val="000000"/>
                <w:sz w:val="20"/>
              </w:rPr>
              <w:t xml:space="preserve"> </w:t>
            </w:r>
            <w:r w:rsidRPr="002E51D7">
              <w:rPr>
                <w:rFonts w:ascii="Sylfaen" w:hAnsi="Sylfaen" w:cs="Sylfaen"/>
                <w:color w:val="000000"/>
                <w:sz w:val="20"/>
              </w:rPr>
              <w:t>չոր</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23</w:t>
            </w:r>
          </w:p>
        </w:tc>
        <w:tc>
          <w:tcPr>
            <w:tcW w:w="2409" w:type="dxa"/>
            <w:vAlign w:val="center"/>
          </w:tcPr>
          <w:p w:rsidR="000C5847" w:rsidRDefault="000C5847">
            <w:pPr>
              <w:jc w:val="center"/>
              <w:rPr>
                <w:rFonts w:ascii="Arial" w:hAnsi="Arial" w:cs="Arial"/>
                <w:color w:val="000000"/>
              </w:rPr>
            </w:pPr>
            <w:r>
              <w:rPr>
                <w:rFonts w:ascii="Arial" w:hAnsi="Arial" w:cs="Arial"/>
                <w:color w:val="000000"/>
              </w:rPr>
              <w:t>15871256</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Կարմիր</w:t>
            </w:r>
            <w:r w:rsidRPr="002E51D7">
              <w:rPr>
                <w:rFonts w:ascii="Calibri" w:hAnsi="Calibri" w:cs="Calibri"/>
                <w:color w:val="000000"/>
                <w:sz w:val="20"/>
              </w:rPr>
              <w:t xml:space="preserve"> </w:t>
            </w:r>
            <w:r w:rsidRPr="002E51D7">
              <w:rPr>
                <w:rFonts w:ascii="Sylfaen" w:hAnsi="Sylfaen" w:cs="Sylfaen"/>
                <w:color w:val="000000"/>
                <w:sz w:val="20"/>
              </w:rPr>
              <w:t>պղպեղ</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24</w:t>
            </w:r>
          </w:p>
        </w:tc>
        <w:tc>
          <w:tcPr>
            <w:tcW w:w="2409" w:type="dxa"/>
            <w:vAlign w:val="center"/>
          </w:tcPr>
          <w:p w:rsidR="000C5847" w:rsidRDefault="000C5847">
            <w:pPr>
              <w:jc w:val="center"/>
              <w:rPr>
                <w:rFonts w:ascii="Arial" w:hAnsi="Arial" w:cs="Arial"/>
                <w:color w:val="000000"/>
              </w:rPr>
            </w:pPr>
            <w:r>
              <w:rPr>
                <w:rFonts w:ascii="Arial" w:hAnsi="Arial" w:cs="Arial"/>
                <w:color w:val="000000"/>
              </w:rPr>
              <w:t>15871256</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Սև</w:t>
            </w:r>
            <w:r w:rsidRPr="002E51D7">
              <w:rPr>
                <w:rFonts w:ascii="Calibri" w:hAnsi="Calibri" w:cs="Calibri"/>
                <w:color w:val="000000"/>
                <w:sz w:val="20"/>
              </w:rPr>
              <w:t xml:space="preserve"> </w:t>
            </w:r>
            <w:r w:rsidRPr="002E51D7">
              <w:rPr>
                <w:rFonts w:ascii="Sylfaen" w:hAnsi="Sylfaen" w:cs="Sylfaen"/>
                <w:color w:val="000000"/>
                <w:sz w:val="20"/>
              </w:rPr>
              <w:t>պղպեղ</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25</w:t>
            </w:r>
          </w:p>
        </w:tc>
        <w:tc>
          <w:tcPr>
            <w:tcW w:w="2409" w:type="dxa"/>
            <w:vAlign w:val="center"/>
          </w:tcPr>
          <w:p w:rsidR="000C5847" w:rsidRDefault="000C5847">
            <w:pPr>
              <w:jc w:val="center"/>
              <w:rPr>
                <w:rFonts w:ascii="Arial" w:hAnsi="Arial" w:cs="Arial"/>
                <w:color w:val="000000"/>
              </w:rPr>
            </w:pPr>
            <w:r>
              <w:rPr>
                <w:rFonts w:ascii="Arial" w:hAnsi="Arial" w:cs="Arial"/>
                <w:color w:val="000000"/>
              </w:rPr>
              <w:t>15831000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Շաքարավազ</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C03D26">
            <w:pPr>
              <w:jc w:val="center"/>
              <w:rPr>
                <w:rFonts w:ascii="GHEA Grapalat" w:hAnsi="GHEA Grapalat" w:cs="Arial LatArm"/>
                <w:b/>
                <w:i/>
                <w:sz w:val="16"/>
                <w:szCs w:val="16"/>
              </w:rPr>
            </w:pPr>
            <w:r>
              <w:rPr>
                <w:rFonts w:ascii="GHEA Grapalat" w:hAnsi="GHEA Grapalat" w:cs="Arial LatArm"/>
                <w:b/>
                <w:i/>
                <w:sz w:val="16"/>
                <w:szCs w:val="16"/>
              </w:rPr>
              <w:t>26</w:t>
            </w:r>
          </w:p>
        </w:tc>
        <w:tc>
          <w:tcPr>
            <w:tcW w:w="2409" w:type="dxa"/>
            <w:vAlign w:val="center"/>
          </w:tcPr>
          <w:p w:rsidR="000C5847" w:rsidRDefault="000C5847">
            <w:pPr>
              <w:jc w:val="center"/>
              <w:rPr>
                <w:rFonts w:ascii="Arial" w:hAnsi="Arial" w:cs="Arial"/>
                <w:color w:val="000000"/>
              </w:rPr>
            </w:pPr>
            <w:r>
              <w:rPr>
                <w:rFonts w:ascii="Arial" w:hAnsi="Arial" w:cs="Arial"/>
                <w:color w:val="000000"/>
              </w:rPr>
              <w:t>15871110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Խնձորի</w:t>
            </w:r>
            <w:r w:rsidRPr="002E51D7">
              <w:rPr>
                <w:rFonts w:ascii="Calibri" w:hAnsi="Calibri" w:cs="Calibri"/>
                <w:color w:val="000000"/>
                <w:sz w:val="20"/>
              </w:rPr>
              <w:t xml:space="preserve"> </w:t>
            </w:r>
            <w:r w:rsidRPr="002E51D7">
              <w:rPr>
                <w:rFonts w:ascii="Sylfaen" w:hAnsi="Sylfaen" w:cs="Sylfaen"/>
                <w:color w:val="000000"/>
                <w:sz w:val="20"/>
              </w:rPr>
              <w:t>քացախ</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0C5847" w:rsidRPr="00864564" w:rsidTr="00154C80">
        <w:trPr>
          <w:trHeight w:val="298"/>
        </w:trPr>
        <w:tc>
          <w:tcPr>
            <w:tcW w:w="1560" w:type="dxa"/>
            <w:vAlign w:val="center"/>
          </w:tcPr>
          <w:p w:rsidR="000C5847" w:rsidRPr="00C80A7C" w:rsidRDefault="000C5847" w:rsidP="00E42B67">
            <w:pPr>
              <w:jc w:val="center"/>
              <w:rPr>
                <w:rFonts w:ascii="GHEA Grapalat" w:hAnsi="GHEA Grapalat" w:cs="Arial LatArm"/>
                <w:b/>
                <w:i/>
                <w:sz w:val="16"/>
                <w:szCs w:val="16"/>
              </w:rPr>
            </w:pPr>
            <w:r>
              <w:rPr>
                <w:rFonts w:ascii="GHEA Grapalat" w:hAnsi="GHEA Grapalat" w:cs="Arial LatArm"/>
                <w:b/>
                <w:i/>
                <w:sz w:val="16"/>
                <w:szCs w:val="16"/>
              </w:rPr>
              <w:t>27</w:t>
            </w:r>
          </w:p>
        </w:tc>
        <w:tc>
          <w:tcPr>
            <w:tcW w:w="2409" w:type="dxa"/>
            <w:vAlign w:val="center"/>
          </w:tcPr>
          <w:p w:rsidR="000C5847" w:rsidRDefault="000C5847">
            <w:pPr>
              <w:jc w:val="center"/>
              <w:rPr>
                <w:rFonts w:ascii="Arial" w:hAnsi="Arial" w:cs="Arial"/>
                <w:color w:val="000000"/>
              </w:rPr>
            </w:pPr>
            <w:r>
              <w:rPr>
                <w:rFonts w:ascii="Arial" w:hAnsi="Arial" w:cs="Arial"/>
                <w:color w:val="000000"/>
              </w:rPr>
              <w:t>15331490</w:t>
            </w:r>
          </w:p>
        </w:tc>
        <w:tc>
          <w:tcPr>
            <w:tcW w:w="2127" w:type="dxa"/>
            <w:vAlign w:val="center"/>
          </w:tcPr>
          <w:p w:rsidR="000C5847" w:rsidRPr="002E51D7" w:rsidRDefault="000C5847">
            <w:pPr>
              <w:jc w:val="center"/>
              <w:rPr>
                <w:rFonts w:ascii="Calibri" w:hAnsi="Calibri"/>
                <w:color w:val="000000"/>
                <w:sz w:val="20"/>
              </w:rPr>
            </w:pPr>
            <w:r w:rsidRPr="002E51D7">
              <w:rPr>
                <w:rFonts w:ascii="Sylfaen" w:hAnsi="Sylfaen" w:cs="Sylfaen"/>
                <w:color w:val="000000"/>
                <w:sz w:val="20"/>
              </w:rPr>
              <w:t>Մարինացված</w:t>
            </w:r>
            <w:r w:rsidRPr="002E51D7">
              <w:rPr>
                <w:rFonts w:ascii="Calibri" w:hAnsi="Calibri"/>
                <w:color w:val="000000"/>
                <w:sz w:val="20"/>
              </w:rPr>
              <w:t xml:space="preserve"> </w:t>
            </w:r>
            <w:r w:rsidRPr="002E51D7">
              <w:rPr>
                <w:rFonts w:ascii="Sylfaen" w:hAnsi="Sylfaen" w:cs="Sylfaen"/>
                <w:color w:val="000000"/>
                <w:sz w:val="20"/>
              </w:rPr>
              <w:t>վարունգ</w:t>
            </w:r>
          </w:p>
        </w:tc>
        <w:tc>
          <w:tcPr>
            <w:tcW w:w="620" w:type="dxa"/>
          </w:tcPr>
          <w:p w:rsidR="000C5847" w:rsidRPr="008257B3" w:rsidRDefault="000C5847" w:rsidP="00C03D26">
            <w:pPr>
              <w:jc w:val="center"/>
              <w:rPr>
                <w:rFonts w:ascii="GHEA Grapalat" w:hAnsi="GHEA Grapalat"/>
                <w:b/>
                <w:sz w:val="20"/>
                <w:szCs w:val="20"/>
                <w:lang w:val="pt-BR"/>
              </w:rPr>
            </w:pPr>
          </w:p>
        </w:tc>
        <w:tc>
          <w:tcPr>
            <w:tcW w:w="664" w:type="dxa"/>
          </w:tcPr>
          <w:p w:rsidR="000C5847" w:rsidRPr="008257B3" w:rsidRDefault="000C5847" w:rsidP="00C03D26">
            <w:pPr>
              <w:jc w:val="center"/>
              <w:rPr>
                <w:rFonts w:ascii="GHEA Grapalat" w:hAnsi="GHEA Grapalat"/>
                <w:b/>
                <w:sz w:val="20"/>
                <w:szCs w:val="20"/>
                <w:lang w:val="pt-BR"/>
              </w:rPr>
            </w:pPr>
          </w:p>
        </w:tc>
        <w:tc>
          <w:tcPr>
            <w:tcW w:w="700" w:type="dxa"/>
          </w:tcPr>
          <w:p w:rsidR="000C5847" w:rsidRPr="008257B3" w:rsidRDefault="000C5847" w:rsidP="00C03D26">
            <w:pPr>
              <w:jc w:val="center"/>
              <w:rPr>
                <w:rFonts w:ascii="GHEA Grapalat" w:hAnsi="GHEA Grapalat" w:cs="Arial"/>
                <w:b/>
                <w:sz w:val="20"/>
                <w:szCs w:val="20"/>
                <w:lang w:val="pt-BR"/>
              </w:rPr>
            </w:pPr>
          </w:p>
        </w:tc>
        <w:tc>
          <w:tcPr>
            <w:tcW w:w="628" w:type="dxa"/>
          </w:tcPr>
          <w:p w:rsidR="000C5847" w:rsidRPr="008257B3" w:rsidRDefault="000C5847" w:rsidP="00C03D26">
            <w:pPr>
              <w:jc w:val="center"/>
              <w:rPr>
                <w:rFonts w:ascii="GHEA Grapalat" w:hAnsi="GHEA Grapalat" w:cs="Arial"/>
                <w:b/>
                <w:sz w:val="20"/>
                <w:szCs w:val="20"/>
                <w:lang w:val="pt-BR"/>
              </w:rPr>
            </w:pPr>
          </w:p>
        </w:tc>
        <w:tc>
          <w:tcPr>
            <w:tcW w:w="664" w:type="dxa"/>
          </w:tcPr>
          <w:p w:rsidR="000C5847" w:rsidRPr="008257B3" w:rsidRDefault="000C5847" w:rsidP="00C03D26">
            <w:pPr>
              <w:jc w:val="center"/>
              <w:rPr>
                <w:rFonts w:ascii="GHEA Grapalat" w:hAnsi="GHEA Grapalat" w:cs="Arial"/>
                <w:b/>
                <w:sz w:val="20"/>
                <w:szCs w:val="20"/>
                <w:lang w:val="pt-BR"/>
              </w:rPr>
            </w:pPr>
          </w:p>
        </w:tc>
        <w:tc>
          <w:tcPr>
            <w:tcW w:w="834" w:type="dxa"/>
          </w:tcPr>
          <w:p w:rsidR="000C5847" w:rsidRPr="008257B3" w:rsidRDefault="000C5847" w:rsidP="00B1122D">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c>
          <w:tcPr>
            <w:tcW w:w="709" w:type="dxa"/>
          </w:tcPr>
          <w:p w:rsidR="000C5847" w:rsidRPr="008257B3" w:rsidRDefault="000C5847" w:rsidP="00C03D26">
            <w:pPr>
              <w:jc w:val="center"/>
              <w:rPr>
                <w:rFonts w:ascii="GHEA Grapalat" w:hAnsi="GHEA Grapalat" w:cs="Arial"/>
                <w:b/>
                <w:sz w:val="20"/>
                <w:szCs w:val="20"/>
                <w:lang w:val="pt-BR"/>
              </w:rPr>
            </w:pPr>
          </w:p>
        </w:tc>
        <w:tc>
          <w:tcPr>
            <w:tcW w:w="709" w:type="dxa"/>
          </w:tcPr>
          <w:p w:rsidR="000C5847" w:rsidRPr="008257B3" w:rsidRDefault="000C5847" w:rsidP="00C03D26">
            <w:pPr>
              <w:jc w:val="center"/>
              <w:rPr>
                <w:rFonts w:ascii="GHEA Grapalat" w:hAnsi="GHEA Grapalat" w:cs="Arial"/>
                <w:b/>
                <w:sz w:val="20"/>
                <w:szCs w:val="20"/>
                <w:lang w:val="pt-BR"/>
              </w:rPr>
            </w:pPr>
          </w:p>
        </w:tc>
        <w:tc>
          <w:tcPr>
            <w:tcW w:w="850" w:type="dxa"/>
          </w:tcPr>
          <w:p w:rsidR="000C5847" w:rsidRPr="008257B3" w:rsidRDefault="000C5847" w:rsidP="00C03D26">
            <w:pPr>
              <w:jc w:val="center"/>
              <w:rPr>
                <w:rFonts w:ascii="GHEA Grapalat" w:hAnsi="GHEA Grapalat" w:cs="Arial"/>
                <w:b/>
                <w:sz w:val="20"/>
                <w:szCs w:val="20"/>
                <w:lang w:val="pt-BR"/>
              </w:rPr>
            </w:pPr>
          </w:p>
        </w:tc>
        <w:tc>
          <w:tcPr>
            <w:tcW w:w="567" w:type="dxa"/>
          </w:tcPr>
          <w:p w:rsidR="000C5847" w:rsidRPr="008257B3" w:rsidRDefault="000C5847" w:rsidP="00C03D26">
            <w:pPr>
              <w:jc w:val="center"/>
              <w:rPr>
                <w:rFonts w:ascii="GHEA Grapalat" w:hAnsi="GHEA Grapalat" w:cs="Arial"/>
                <w:b/>
                <w:sz w:val="20"/>
                <w:szCs w:val="20"/>
                <w:lang w:val="pt-BR"/>
              </w:rPr>
            </w:pPr>
          </w:p>
        </w:tc>
        <w:tc>
          <w:tcPr>
            <w:tcW w:w="284" w:type="dxa"/>
          </w:tcPr>
          <w:p w:rsidR="000C5847" w:rsidRPr="008257B3" w:rsidRDefault="000C5847" w:rsidP="00C03D26">
            <w:pPr>
              <w:jc w:val="center"/>
              <w:rPr>
                <w:rFonts w:ascii="GHEA Grapalat" w:hAnsi="GHEA Grapalat" w:cs="Arial"/>
                <w:b/>
                <w:sz w:val="20"/>
                <w:szCs w:val="20"/>
                <w:lang w:val="pt-BR"/>
              </w:rPr>
            </w:pPr>
          </w:p>
        </w:tc>
        <w:tc>
          <w:tcPr>
            <w:tcW w:w="992" w:type="dxa"/>
          </w:tcPr>
          <w:p w:rsidR="000C5847" w:rsidRPr="008257B3" w:rsidRDefault="000C5847" w:rsidP="00387348">
            <w:pPr>
              <w:jc w:val="center"/>
              <w:rPr>
                <w:rFonts w:ascii="GHEA Grapalat" w:hAnsi="GHEA Grapalat"/>
                <w:b/>
                <w:sz w:val="20"/>
                <w:szCs w:val="20"/>
                <w:lang w:val="pt-BR"/>
              </w:rPr>
            </w:pPr>
          </w:p>
        </w:tc>
        <w:tc>
          <w:tcPr>
            <w:tcW w:w="1276" w:type="dxa"/>
          </w:tcPr>
          <w:p w:rsidR="000C5847" w:rsidRPr="008257B3" w:rsidRDefault="000C5847"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bl>
    <w:p w:rsidR="00674929" w:rsidRPr="00864564" w:rsidRDefault="00674929" w:rsidP="00674929">
      <w:pPr>
        <w:rPr>
          <w:rFonts w:ascii="GHEA Grapalat" w:hAnsi="GHEA Grapalat"/>
          <w:i/>
          <w:sz w:val="18"/>
          <w:szCs w:val="18"/>
        </w:rPr>
      </w:pPr>
    </w:p>
    <w:p w:rsidR="00674929" w:rsidRPr="00BF4652" w:rsidRDefault="00674929" w:rsidP="00674929">
      <w:pPr>
        <w:rPr>
          <w:rFonts w:ascii="GHEA Grapalat" w:hAnsi="GHEA Grapalat" w:cs="Sylfaen"/>
          <w:i/>
          <w:sz w:val="18"/>
          <w:szCs w:val="18"/>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ենթակա</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գումարները</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ներկայացվում են աճողական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 xml:space="preserve">կարգով: </w:t>
      </w:r>
    </w:p>
    <w:p w:rsidR="00674929" w:rsidRPr="00AE2768" w:rsidRDefault="00674929" w:rsidP="00674929">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A903D2" w:rsidRDefault="00A903D2" w:rsidP="00EF3662">
      <w:pPr>
        <w:jc w:val="right"/>
        <w:rPr>
          <w:rFonts w:ascii="GHEA Grapalat" w:hAnsi="GHEA Grapalat"/>
          <w:sz w:val="20"/>
          <w:lang w:val="es-ES"/>
        </w:rPr>
      </w:pPr>
    </w:p>
    <w:p w:rsidR="00A903D2" w:rsidRPr="00A71D81" w:rsidRDefault="00A903D2"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1174D3" w:rsidTr="007A2020">
        <w:trPr>
          <w:tblCellSpacing w:w="7" w:type="dxa"/>
          <w:jc w:val="center"/>
        </w:trPr>
        <w:tc>
          <w:tcPr>
            <w:tcW w:w="0" w:type="auto"/>
            <w:vAlign w:val="center"/>
          </w:tcPr>
          <w:p w:rsidR="0038400D" w:rsidRPr="00A71D81" w:rsidRDefault="0090433F" w:rsidP="007A2020">
            <w:pPr>
              <w:jc w:val="center"/>
              <w:rPr>
                <w:rFonts w:ascii="GHEA Grapalat" w:hAnsi="GHEA Grapalat"/>
                <w:iCs/>
                <w:color w:val="000000"/>
                <w:sz w:val="21"/>
                <w:szCs w:val="21"/>
                <w:lang w:val="pt-BR"/>
              </w:rPr>
            </w:pPr>
            <w:r w:rsidRPr="0090433F">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C42" w:rsidRDefault="003D4C42">
      <w:r>
        <w:separator/>
      </w:r>
    </w:p>
  </w:endnote>
  <w:endnote w:type="continuationSeparator" w:id="0">
    <w:p w:rsidR="003D4C42" w:rsidRDefault="003D4C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C42" w:rsidRDefault="003D4C42">
      <w:r>
        <w:separator/>
      </w:r>
    </w:p>
  </w:footnote>
  <w:footnote w:type="continuationSeparator" w:id="0">
    <w:p w:rsidR="003D4C42" w:rsidRDefault="003D4C42">
      <w:r>
        <w:continuationSeparator/>
      </w:r>
    </w:p>
  </w:footnote>
  <w:footnote w:id="1">
    <w:p w:rsidR="00387348" w:rsidRPr="00AE74A0" w:rsidRDefault="00387348"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rsidR="00387348" w:rsidRPr="006265F4" w:rsidRDefault="0038734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C71A1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387348" w:rsidRPr="000B7538" w:rsidRDefault="00387348"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87348" w:rsidRPr="00C71A1F" w:rsidRDefault="00387348"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387348" w:rsidRPr="005F1C06" w:rsidRDefault="00387348" w:rsidP="00B2572B">
      <w:pPr>
        <w:pStyle w:val="af2"/>
        <w:rPr>
          <w:rFonts w:ascii="GHEA Grapalat" w:hAnsi="GHEA Grapalat"/>
          <w:i/>
          <w:lang w:val="af-ZA"/>
        </w:rPr>
      </w:pPr>
      <w:r w:rsidRPr="005F1C06">
        <w:rPr>
          <w:rFonts w:ascii="GHEA Grapalat" w:hAnsi="GHEA Grapalat"/>
          <w:i/>
          <w:lang w:val="hy-AM"/>
        </w:rPr>
        <w:t>*</w:t>
      </w:r>
      <w:r w:rsidRPr="00C71A1F">
        <w:rPr>
          <w:rFonts w:ascii="GHEA Grapalat" w:hAnsi="GHEA Grapalat"/>
          <w:i/>
          <w:lang w:val="hy-AM"/>
        </w:rPr>
        <w:t>լրացվում</w:t>
      </w:r>
      <w:r w:rsidRPr="005F1C06">
        <w:rPr>
          <w:rFonts w:ascii="GHEA Grapalat" w:hAnsi="GHEA Grapalat"/>
          <w:i/>
          <w:lang w:val="af-ZA"/>
        </w:rPr>
        <w:t xml:space="preserve"> </w:t>
      </w:r>
      <w:r w:rsidRPr="00C71A1F">
        <w:rPr>
          <w:rFonts w:ascii="GHEA Grapalat" w:hAnsi="GHEA Grapalat"/>
          <w:i/>
          <w:lang w:val="hy-AM"/>
        </w:rPr>
        <w:t>է</w:t>
      </w:r>
      <w:r w:rsidRPr="005F1C06">
        <w:rPr>
          <w:rFonts w:ascii="GHEA Grapalat" w:hAnsi="GHEA Grapalat"/>
          <w:i/>
          <w:lang w:val="af-ZA"/>
        </w:rPr>
        <w:t xml:space="preserve"> </w:t>
      </w:r>
      <w:r w:rsidRPr="00C71A1F">
        <w:rPr>
          <w:rFonts w:ascii="GHEA Grapalat" w:hAnsi="GHEA Grapalat"/>
          <w:i/>
          <w:lang w:val="hy-AM"/>
        </w:rPr>
        <w:t>հանձնաժողովի</w:t>
      </w:r>
      <w:r w:rsidRPr="005F1C06">
        <w:rPr>
          <w:rFonts w:ascii="GHEA Grapalat" w:hAnsi="GHEA Grapalat"/>
          <w:i/>
          <w:lang w:val="af-ZA"/>
        </w:rPr>
        <w:t xml:space="preserve"> </w:t>
      </w:r>
      <w:r w:rsidRPr="00C71A1F">
        <w:rPr>
          <w:rFonts w:ascii="GHEA Grapalat" w:hAnsi="GHEA Grapalat"/>
          <w:i/>
          <w:lang w:val="hy-AM"/>
        </w:rPr>
        <w:t>քարտուղարի</w:t>
      </w:r>
      <w:r w:rsidRPr="005F1C06">
        <w:rPr>
          <w:rFonts w:ascii="GHEA Grapalat" w:hAnsi="GHEA Grapalat"/>
          <w:i/>
          <w:lang w:val="af-ZA"/>
        </w:rPr>
        <w:t xml:space="preserve"> </w:t>
      </w:r>
      <w:r w:rsidRPr="00C71A1F">
        <w:rPr>
          <w:rFonts w:ascii="GHEA Grapalat" w:hAnsi="GHEA Grapalat"/>
          <w:i/>
          <w:lang w:val="hy-AM"/>
        </w:rPr>
        <w:t>կողմից</w:t>
      </w:r>
      <w:r w:rsidRPr="005F1C06">
        <w:rPr>
          <w:rFonts w:ascii="GHEA Grapalat" w:hAnsi="GHEA Grapalat"/>
          <w:i/>
          <w:lang w:val="af-ZA"/>
        </w:rPr>
        <w:t xml:space="preserve">` </w:t>
      </w:r>
      <w:r w:rsidRPr="00C71A1F">
        <w:rPr>
          <w:rFonts w:ascii="GHEA Grapalat" w:hAnsi="GHEA Grapalat"/>
          <w:i/>
          <w:lang w:val="hy-AM"/>
        </w:rPr>
        <w:t>մինչև</w:t>
      </w:r>
      <w:r w:rsidRPr="005F1C06">
        <w:rPr>
          <w:rFonts w:ascii="GHEA Grapalat" w:hAnsi="GHEA Grapalat"/>
          <w:i/>
          <w:lang w:val="af-ZA"/>
        </w:rPr>
        <w:t xml:space="preserve"> </w:t>
      </w:r>
      <w:r w:rsidRPr="00C71A1F">
        <w:rPr>
          <w:rFonts w:ascii="GHEA Grapalat" w:hAnsi="GHEA Grapalat"/>
          <w:i/>
          <w:lang w:val="hy-AM"/>
        </w:rPr>
        <w:t>հրավերը</w:t>
      </w:r>
      <w:r w:rsidRPr="005F1C06">
        <w:rPr>
          <w:rFonts w:ascii="GHEA Grapalat" w:hAnsi="GHEA Grapalat"/>
          <w:i/>
          <w:lang w:val="af-ZA"/>
        </w:rPr>
        <w:t xml:space="preserve"> </w:t>
      </w:r>
      <w:r w:rsidRPr="00C71A1F">
        <w:rPr>
          <w:rFonts w:ascii="GHEA Grapalat" w:hAnsi="GHEA Grapalat"/>
          <w:i/>
          <w:lang w:val="hy-AM"/>
        </w:rPr>
        <w:t>տեղեկագրում</w:t>
      </w:r>
      <w:r w:rsidRPr="005F1C06">
        <w:rPr>
          <w:rFonts w:ascii="GHEA Grapalat" w:hAnsi="GHEA Grapalat"/>
          <w:i/>
          <w:lang w:val="af-ZA"/>
        </w:rPr>
        <w:t xml:space="preserve"> </w:t>
      </w:r>
      <w:r w:rsidRPr="00C71A1F">
        <w:rPr>
          <w:rFonts w:ascii="GHEA Grapalat" w:hAnsi="GHEA Grapalat"/>
          <w:i/>
          <w:lang w:val="hy-AM"/>
        </w:rPr>
        <w:t>հրապարակելը</w:t>
      </w:r>
      <w:r w:rsidRPr="005F1C06">
        <w:rPr>
          <w:rFonts w:ascii="GHEA Grapalat" w:hAnsi="GHEA Grapalat"/>
          <w:i/>
          <w:lang w:val="hy-AM"/>
        </w:rPr>
        <w:t>:</w:t>
      </w:r>
    </w:p>
    <w:p w:rsidR="00387348" w:rsidRPr="008C7473" w:rsidRDefault="00387348"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rsidR="00387348" w:rsidRPr="008C7473" w:rsidRDefault="00387348" w:rsidP="005F1C06">
      <w:pPr>
        <w:pStyle w:val="31"/>
        <w:spacing w:line="240" w:lineRule="auto"/>
        <w:ind w:left="142" w:firstLine="0"/>
        <w:rPr>
          <w:rFonts w:ascii="GHEA Grapalat" w:hAnsi="GHEA Grapalat"/>
          <w:i/>
          <w:lang w:val="af-ZA" w:eastAsia="ru-RU"/>
        </w:rPr>
      </w:pPr>
    </w:p>
    <w:p w:rsidR="00387348" w:rsidRPr="008C7473" w:rsidRDefault="00387348"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rsidR="00387348" w:rsidRPr="008C7473" w:rsidRDefault="00387348" w:rsidP="005F1C06">
      <w:pPr>
        <w:pStyle w:val="af2"/>
        <w:jc w:val="both"/>
        <w:rPr>
          <w:rFonts w:ascii="GHEA Grapalat" w:hAnsi="GHEA Grapalat"/>
          <w:i/>
          <w:lang w:val="af-ZA"/>
        </w:rPr>
      </w:pPr>
    </w:p>
    <w:p w:rsidR="00387348" w:rsidRPr="008C7473" w:rsidRDefault="00387348"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w:t>
      </w:r>
      <w:r w:rsidRPr="008C7473">
        <w:rPr>
          <w:rFonts w:ascii="GHEA Grapalat" w:hAnsi="GHEA Grapalat"/>
          <w:i/>
          <w:lang w:val="af-ZA"/>
        </w:rPr>
        <w:t xml:space="preserve"> </w:t>
      </w:r>
      <w:r w:rsidRPr="005F1C06">
        <w:rPr>
          <w:rFonts w:ascii="GHEA Grapalat" w:hAnsi="GHEA Grapalat"/>
          <w:i/>
        </w:rPr>
        <w:t>մասնակիցը</w:t>
      </w:r>
      <w:r w:rsidRPr="008C7473">
        <w:rPr>
          <w:rFonts w:ascii="GHEA Grapalat" w:hAnsi="GHEA Grapalat"/>
          <w:i/>
          <w:lang w:val="af-ZA"/>
        </w:rPr>
        <w:t xml:space="preserve"> </w:t>
      </w:r>
      <w:r w:rsidRPr="005F1C06">
        <w:rPr>
          <w:rFonts w:ascii="GHEA Grapalat" w:hAnsi="GHEA Grapalat"/>
          <w:i/>
        </w:rPr>
        <w:t>անհատ</w:t>
      </w:r>
      <w:r w:rsidRPr="008C7473">
        <w:rPr>
          <w:rFonts w:ascii="GHEA Grapalat" w:hAnsi="GHEA Grapalat"/>
          <w:i/>
          <w:lang w:val="af-ZA"/>
        </w:rPr>
        <w:t xml:space="preserve"> </w:t>
      </w:r>
      <w:r w:rsidRPr="005F1C06">
        <w:rPr>
          <w:rFonts w:ascii="GHEA Grapalat" w:hAnsi="GHEA Grapalat"/>
          <w:i/>
        </w:rPr>
        <w:t>ձեռնարկատեր</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w:t>
      </w:r>
      <w:r w:rsidRPr="005F1C06">
        <w:rPr>
          <w:rFonts w:ascii="GHEA Grapalat" w:hAnsi="GHEA Grapalat"/>
          <w:i/>
        </w:rPr>
        <w:t>կամ</w:t>
      </w:r>
      <w:r w:rsidRPr="008C7473">
        <w:rPr>
          <w:rFonts w:ascii="GHEA Grapalat" w:hAnsi="GHEA Grapalat"/>
          <w:i/>
          <w:lang w:val="af-ZA"/>
        </w:rPr>
        <w:t xml:space="preserve"> </w:t>
      </w:r>
      <w:r w:rsidRPr="005F1C06">
        <w:rPr>
          <w:rFonts w:ascii="GHEA Grapalat" w:hAnsi="GHEA Grapalat"/>
          <w:i/>
        </w:rPr>
        <w:t>ֆիզիկական</w:t>
      </w:r>
      <w:r w:rsidRPr="008C7473">
        <w:rPr>
          <w:rFonts w:ascii="GHEA Grapalat" w:hAnsi="GHEA Grapalat"/>
          <w:i/>
          <w:lang w:val="af-ZA"/>
        </w:rPr>
        <w:t xml:space="preserve"> </w:t>
      </w:r>
      <w:r w:rsidRPr="005F1C06">
        <w:rPr>
          <w:rFonts w:ascii="GHEA Grapalat" w:hAnsi="GHEA Grapalat"/>
          <w:i/>
        </w:rPr>
        <w:t>անձ</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իրական</w:t>
      </w:r>
      <w:r w:rsidRPr="008C7473">
        <w:rPr>
          <w:rFonts w:ascii="GHEA Grapalat" w:hAnsi="GHEA Grapalat"/>
          <w:i/>
          <w:lang w:val="af-ZA"/>
        </w:rPr>
        <w:t xml:space="preserve"> </w:t>
      </w:r>
      <w:r w:rsidRPr="005F1C06">
        <w:rPr>
          <w:rFonts w:ascii="GHEA Grapalat" w:hAnsi="GHEA Grapalat"/>
          <w:i/>
        </w:rPr>
        <w:t>շահառուների</w:t>
      </w:r>
      <w:r w:rsidRPr="008C7473">
        <w:rPr>
          <w:rFonts w:ascii="GHEA Grapalat" w:hAnsi="GHEA Grapalat"/>
          <w:i/>
          <w:lang w:val="af-ZA"/>
        </w:rPr>
        <w:t xml:space="preserve"> </w:t>
      </w:r>
      <w:r w:rsidRPr="005F1C06">
        <w:rPr>
          <w:rFonts w:ascii="GHEA Grapalat" w:hAnsi="GHEA Grapalat"/>
          <w:i/>
        </w:rPr>
        <w:t>վերաբերյալ</w:t>
      </w:r>
      <w:r w:rsidRPr="008C7473">
        <w:rPr>
          <w:rFonts w:ascii="GHEA Grapalat" w:hAnsi="GHEA Grapalat"/>
          <w:i/>
          <w:lang w:val="af-ZA"/>
        </w:rPr>
        <w:t xml:space="preserve"> </w:t>
      </w:r>
      <w:r w:rsidRPr="005F1C06">
        <w:rPr>
          <w:rFonts w:ascii="GHEA Grapalat" w:hAnsi="GHEA Grapalat"/>
          <w:i/>
        </w:rPr>
        <w:t>տեղեկատվություն</w:t>
      </w:r>
      <w:r w:rsidRPr="008C7473">
        <w:rPr>
          <w:rFonts w:ascii="GHEA Grapalat" w:hAnsi="GHEA Grapalat"/>
          <w:i/>
          <w:lang w:val="af-ZA"/>
        </w:rPr>
        <w:t xml:space="preserve"> </w:t>
      </w:r>
      <w:r w:rsidRPr="005F1C06">
        <w:rPr>
          <w:rFonts w:ascii="GHEA Grapalat" w:hAnsi="GHEA Grapalat"/>
          <w:i/>
        </w:rPr>
        <w:t>չի</w:t>
      </w:r>
      <w:r w:rsidRPr="008C7473">
        <w:rPr>
          <w:rFonts w:ascii="GHEA Grapalat" w:hAnsi="GHEA Grapalat"/>
          <w:i/>
          <w:lang w:val="af-ZA"/>
        </w:rPr>
        <w:t xml:space="preserve"> </w:t>
      </w:r>
      <w:r w:rsidRPr="005F1C06">
        <w:rPr>
          <w:rFonts w:ascii="GHEA Grapalat" w:hAnsi="GHEA Grapalat"/>
          <w:i/>
        </w:rPr>
        <w:t>ներկայացնում</w:t>
      </w:r>
      <w:r w:rsidRPr="008C7473">
        <w:rPr>
          <w:rFonts w:ascii="GHEA Grapalat" w:hAnsi="GHEA Grapalat"/>
          <w:i/>
          <w:lang w:val="af-ZA"/>
        </w:rPr>
        <w:t>:</w:t>
      </w:r>
    </w:p>
    <w:p w:rsidR="00387348" w:rsidRPr="00BF58CA" w:rsidRDefault="00387348" w:rsidP="005F1C06">
      <w:pPr>
        <w:pStyle w:val="af2"/>
        <w:jc w:val="both"/>
        <w:rPr>
          <w:rFonts w:ascii="GHEA Grapalat" w:hAnsi="GHEA Grapalat"/>
          <w:i/>
          <w:sz w:val="16"/>
          <w:szCs w:val="16"/>
          <w:lang w:val="hy-AM"/>
        </w:rPr>
      </w:pPr>
    </w:p>
    <w:p w:rsidR="00387348" w:rsidRPr="00B20703" w:rsidDel="006C3873" w:rsidRDefault="00387348" w:rsidP="00CE3A99">
      <w:pPr>
        <w:jc w:val="both"/>
        <w:rPr>
          <w:del w:id="6" w:author="User" w:date="2019-05-26T09:52:00Z"/>
          <w:rFonts w:ascii="GHEA Grapalat" w:hAnsi="GHEA Grapalat" w:cs="Sylfaen"/>
          <w:sz w:val="20"/>
          <w:lang w:val="hy-AM"/>
        </w:rPr>
      </w:pPr>
    </w:p>
  </w:footnote>
  <w:footnote w:id="5">
    <w:p w:rsidR="00387348" w:rsidRPr="006265F4" w:rsidRDefault="00387348"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387348" w:rsidRPr="006265F4" w:rsidRDefault="0038734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87348" w:rsidRPr="006265F4" w:rsidDel="00856FDE" w:rsidRDefault="00387348" w:rsidP="00B2572B">
      <w:pPr>
        <w:pStyle w:val="af2"/>
        <w:rPr>
          <w:del w:id="9" w:author="User" w:date="2019-05-26T09:57:00Z"/>
          <w:i/>
          <w:lang w:val="af-ZA"/>
        </w:rPr>
      </w:pPr>
    </w:p>
  </w:footnote>
  <w:footnote w:id="6">
    <w:p w:rsidR="00387348" w:rsidRPr="00C65A05" w:rsidRDefault="00387348"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rsidR="00387348" w:rsidRPr="006265F4" w:rsidRDefault="00387348"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87348" w:rsidRPr="006265F4" w:rsidDel="007942E8" w:rsidRDefault="00387348" w:rsidP="009123CA">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rsidR="00387348" w:rsidRPr="006265F4" w:rsidDel="002877FC" w:rsidRDefault="00387348" w:rsidP="00071D1C">
      <w:pPr>
        <w:pStyle w:val="af2"/>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rsidR="00387348" w:rsidRPr="006265F4" w:rsidDel="002877FC" w:rsidRDefault="00387348" w:rsidP="00071D1C">
      <w:pPr>
        <w:pStyle w:val="af2"/>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4E81112"/>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6354AF4"/>
    <w:multiLevelType w:val="hybridMultilevel"/>
    <w:tmpl w:val="417E0EEA"/>
    <w:lvl w:ilvl="0" w:tplc="57F0FF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ED79B6"/>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6"/>
  </w:num>
  <w:num w:numId="23">
    <w:abstractNumId w:val="22"/>
  </w:num>
  <w:num w:numId="24">
    <w:abstractNumId w:val="0"/>
  </w:num>
  <w:num w:numId="25">
    <w:abstractNumId w:val="12"/>
  </w:num>
  <w:num w:numId="26">
    <w:abstractNumId w:val="17"/>
  </w:num>
  <w:num w:numId="27">
    <w:abstractNumId w:val="15"/>
  </w:num>
  <w:num w:numId="28">
    <w:abstractNumId w:val="8"/>
  </w:num>
  <w:num w:numId="29">
    <w:abstractNumId w:val="11"/>
  </w:num>
  <w:num w:numId="30">
    <w:abstractNumId w:val="20"/>
  </w:num>
  <w:num w:numId="31">
    <w:abstractNumId w:val="9"/>
  </w:num>
  <w:num w:numId="32">
    <w:abstractNumId w:val="27"/>
  </w:num>
  <w:num w:numId="33">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8CE"/>
    <w:rsid w:val="00004E53"/>
    <w:rsid w:val="000058CF"/>
    <w:rsid w:val="00005D30"/>
    <w:rsid w:val="000076A1"/>
    <w:rsid w:val="0000776B"/>
    <w:rsid w:val="00012347"/>
    <w:rsid w:val="00012E2C"/>
    <w:rsid w:val="00013093"/>
    <w:rsid w:val="000132F3"/>
    <w:rsid w:val="00013C24"/>
    <w:rsid w:val="000149F3"/>
    <w:rsid w:val="00014B97"/>
    <w:rsid w:val="00014D2F"/>
    <w:rsid w:val="000158C8"/>
    <w:rsid w:val="00016E46"/>
    <w:rsid w:val="00017484"/>
    <w:rsid w:val="000206DA"/>
    <w:rsid w:val="00020C83"/>
    <w:rsid w:val="00021831"/>
    <w:rsid w:val="00021C2E"/>
    <w:rsid w:val="00022E84"/>
    <w:rsid w:val="00023384"/>
    <w:rsid w:val="000238FE"/>
    <w:rsid w:val="000246E6"/>
    <w:rsid w:val="00025353"/>
    <w:rsid w:val="00026351"/>
    <w:rsid w:val="00026D54"/>
    <w:rsid w:val="00026FA4"/>
    <w:rsid w:val="000275BF"/>
    <w:rsid w:val="000301FB"/>
    <w:rsid w:val="00030D40"/>
    <w:rsid w:val="00031141"/>
    <w:rsid w:val="000312D9"/>
    <w:rsid w:val="000313A6"/>
    <w:rsid w:val="000329AC"/>
    <w:rsid w:val="000330A3"/>
    <w:rsid w:val="00033946"/>
    <w:rsid w:val="00033B20"/>
    <w:rsid w:val="0003466E"/>
    <w:rsid w:val="00034CED"/>
    <w:rsid w:val="000356CC"/>
    <w:rsid w:val="00035891"/>
    <w:rsid w:val="00037DDE"/>
    <w:rsid w:val="00037F3F"/>
    <w:rsid w:val="000408D8"/>
    <w:rsid w:val="00041323"/>
    <w:rsid w:val="000418BF"/>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696"/>
    <w:rsid w:val="000604CF"/>
    <w:rsid w:val="00060FB1"/>
    <w:rsid w:val="0006107F"/>
    <w:rsid w:val="0006220B"/>
    <w:rsid w:val="0006311D"/>
    <w:rsid w:val="000644E0"/>
    <w:rsid w:val="00065C3B"/>
    <w:rsid w:val="00066403"/>
    <w:rsid w:val="000677B2"/>
    <w:rsid w:val="000704B9"/>
    <w:rsid w:val="00070DBB"/>
    <w:rsid w:val="00071D1C"/>
    <w:rsid w:val="00073430"/>
    <w:rsid w:val="000735B0"/>
    <w:rsid w:val="00073A04"/>
    <w:rsid w:val="00073A09"/>
    <w:rsid w:val="00074278"/>
    <w:rsid w:val="00074D8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AE"/>
    <w:rsid w:val="00097DE8"/>
    <w:rsid w:val="000A37CE"/>
    <w:rsid w:val="000A5B16"/>
    <w:rsid w:val="000A63C8"/>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1DA5"/>
    <w:rsid w:val="000C34B3"/>
    <w:rsid w:val="000C36C6"/>
    <w:rsid w:val="000C5847"/>
    <w:rsid w:val="000C5A09"/>
    <w:rsid w:val="000C6F81"/>
    <w:rsid w:val="000C78C9"/>
    <w:rsid w:val="000C7E49"/>
    <w:rsid w:val="000D066F"/>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6F62"/>
    <w:rsid w:val="000D701E"/>
    <w:rsid w:val="000D724F"/>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0E7"/>
    <w:rsid w:val="00104861"/>
    <w:rsid w:val="00106365"/>
    <w:rsid w:val="00106D44"/>
    <w:rsid w:val="00106DEE"/>
    <w:rsid w:val="00106F3B"/>
    <w:rsid w:val="001106F5"/>
    <w:rsid w:val="00110D13"/>
    <w:rsid w:val="0011131D"/>
    <w:rsid w:val="00113F0D"/>
    <w:rsid w:val="00115905"/>
    <w:rsid w:val="001159FA"/>
    <w:rsid w:val="0011611E"/>
    <w:rsid w:val="00116E47"/>
    <w:rsid w:val="00117020"/>
    <w:rsid w:val="001174D3"/>
    <w:rsid w:val="00117964"/>
    <w:rsid w:val="00117DAA"/>
    <w:rsid w:val="00120489"/>
    <w:rsid w:val="00122684"/>
    <w:rsid w:val="001241F6"/>
    <w:rsid w:val="001242C4"/>
    <w:rsid w:val="00124461"/>
    <w:rsid w:val="00125C2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13A"/>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917"/>
    <w:rsid w:val="00153A85"/>
    <w:rsid w:val="00153C87"/>
    <w:rsid w:val="00154C80"/>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442"/>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45"/>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544"/>
    <w:rsid w:val="001B6FCF"/>
    <w:rsid w:val="001B7698"/>
    <w:rsid w:val="001C07C6"/>
    <w:rsid w:val="001C0849"/>
    <w:rsid w:val="001C0B2D"/>
    <w:rsid w:val="001C25E8"/>
    <w:rsid w:val="001C3D83"/>
    <w:rsid w:val="001C3F6C"/>
    <w:rsid w:val="001C42F5"/>
    <w:rsid w:val="001C4E06"/>
    <w:rsid w:val="001C76F7"/>
    <w:rsid w:val="001C7C1A"/>
    <w:rsid w:val="001D1139"/>
    <w:rsid w:val="001D1A6D"/>
    <w:rsid w:val="001D1D00"/>
    <w:rsid w:val="001D2D62"/>
    <w:rsid w:val="001D5FF7"/>
    <w:rsid w:val="001D6531"/>
    <w:rsid w:val="001D718C"/>
    <w:rsid w:val="001D7228"/>
    <w:rsid w:val="001D74FA"/>
    <w:rsid w:val="001D78C5"/>
    <w:rsid w:val="001E0216"/>
    <w:rsid w:val="001E144B"/>
    <w:rsid w:val="001E153F"/>
    <w:rsid w:val="001E17BA"/>
    <w:rsid w:val="001E2794"/>
    <w:rsid w:val="001E2814"/>
    <w:rsid w:val="001E55B2"/>
    <w:rsid w:val="001E5866"/>
    <w:rsid w:val="001E5A48"/>
    <w:rsid w:val="001E7733"/>
    <w:rsid w:val="001F0335"/>
    <w:rsid w:val="001F0371"/>
    <w:rsid w:val="001F1DF0"/>
    <w:rsid w:val="001F3094"/>
    <w:rsid w:val="001F3237"/>
    <w:rsid w:val="001F386B"/>
    <w:rsid w:val="001F5A35"/>
    <w:rsid w:val="001F5FDE"/>
    <w:rsid w:val="001F6578"/>
    <w:rsid w:val="001F760C"/>
    <w:rsid w:val="00200475"/>
    <w:rsid w:val="002009C7"/>
    <w:rsid w:val="00201474"/>
    <w:rsid w:val="00201683"/>
    <w:rsid w:val="002017CB"/>
    <w:rsid w:val="00201DA0"/>
    <w:rsid w:val="00201F2E"/>
    <w:rsid w:val="00202F4D"/>
    <w:rsid w:val="002032CE"/>
    <w:rsid w:val="00203917"/>
    <w:rsid w:val="00204B03"/>
    <w:rsid w:val="00204E53"/>
    <w:rsid w:val="00205689"/>
    <w:rsid w:val="00206DC6"/>
    <w:rsid w:val="0020701A"/>
    <w:rsid w:val="00207810"/>
    <w:rsid w:val="00207CF7"/>
    <w:rsid w:val="002100B3"/>
    <w:rsid w:val="002101F2"/>
    <w:rsid w:val="002106E6"/>
    <w:rsid w:val="002106FC"/>
    <w:rsid w:val="00210CBE"/>
    <w:rsid w:val="00210F0C"/>
    <w:rsid w:val="00211425"/>
    <w:rsid w:val="002115A9"/>
    <w:rsid w:val="00211682"/>
    <w:rsid w:val="002137E6"/>
    <w:rsid w:val="00213EB8"/>
    <w:rsid w:val="00217710"/>
    <w:rsid w:val="00217DB5"/>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2B9"/>
    <w:rsid w:val="0023688A"/>
    <w:rsid w:val="00236B75"/>
    <w:rsid w:val="00237957"/>
    <w:rsid w:val="0024027D"/>
    <w:rsid w:val="00240289"/>
    <w:rsid w:val="0024041A"/>
    <w:rsid w:val="0024186B"/>
    <w:rsid w:val="0024205E"/>
    <w:rsid w:val="00243AF7"/>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75B"/>
    <w:rsid w:val="00261C3C"/>
    <w:rsid w:val="0026216D"/>
    <w:rsid w:val="00263035"/>
    <w:rsid w:val="00263094"/>
    <w:rsid w:val="00263D72"/>
    <w:rsid w:val="00263E28"/>
    <w:rsid w:val="0026426F"/>
    <w:rsid w:val="0026557B"/>
    <w:rsid w:val="00265D18"/>
    <w:rsid w:val="002665A4"/>
    <w:rsid w:val="00266B8B"/>
    <w:rsid w:val="00266BD2"/>
    <w:rsid w:val="0027052A"/>
    <w:rsid w:val="00270AF6"/>
    <w:rsid w:val="00270D59"/>
    <w:rsid w:val="00271485"/>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0E5"/>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7C3"/>
    <w:rsid w:val="002A5BDB"/>
    <w:rsid w:val="002A7380"/>
    <w:rsid w:val="002A76C6"/>
    <w:rsid w:val="002A7A40"/>
    <w:rsid w:val="002B01B8"/>
    <w:rsid w:val="002B0631"/>
    <w:rsid w:val="002B0AEA"/>
    <w:rsid w:val="002B103D"/>
    <w:rsid w:val="002B121D"/>
    <w:rsid w:val="002B126F"/>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0FB5"/>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075"/>
    <w:rsid w:val="002E4305"/>
    <w:rsid w:val="002E51D7"/>
    <w:rsid w:val="002E526B"/>
    <w:rsid w:val="002E530A"/>
    <w:rsid w:val="002E531D"/>
    <w:rsid w:val="002E67D3"/>
    <w:rsid w:val="002E7EE1"/>
    <w:rsid w:val="002F0CCA"/>
    <w:rsid w:val="002F1AB3"/>
    <w:rsid w:val="002F2B23"/>
    <w:rsid w:val="002F2C5F"/>
    <w:rsid w:val="002F2CE0"/>
    <w:rsid w:val="002F35FE"/>
    <w:rsid w:val="002F448C"/>
    <w:rsid w:val="002F6164"/>
    <w:rsid w:val="002F6FA0"/>
    <w:rsid w:val="002F77CE"/>
    <w:rsid w:val="002F7A7E"/>
    <w:rsid w:val="003004FC"/>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3346"/>
    <w:rsid w:val="00334564"/>
    <w:rsid w:val="00334B2F"/>
    <w:rsid w:val="0033571F"/>
    <w:rsid w:val="00335C2A"/>
    <w:rsid w:val="00336907"/>
    <w:rsid w:val="00336F9A"/>
    <w:rsid w:val="00340083"/>
    <w:rsid w:val="003414F9"/>
    <w:rsid w:val="00341937"/>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2FC1"/>
    <w:rsid w:val="0038317B"/>
    <w:rsid w:val="00383BC3"/>
    <w:rsid w:val="0038400D"/>
    <w:rsid w:val="0038438D"/>
    <w:rsid w:val="00385051"/>
    <w:rsid w:val="003850A0"/>
    <w:rsid w:val="0038517B"/>
    <w:rsid w:val="0038579B"/>
    <w:rsid w:val="003862E0"/>
    <w:rsid w:val="00386369"/>
    <w:rsid w:val="00386E4B"/>
    <w:rsid w:val="003871DA"/>
    <w:rsid w:val="00387348"/>
    <w:rsid w:val="003873E6"/>
    <w:rsid w:val="00387F66"/>
    <w:rsid w:val="00390155"/>
    <w:rsid w:val="00391E56"/>
    <w:rsid w:val="00392525"/>
    <w:rsid w:val="0039338D"/>
    <w:rsid w:val="003946B4"/>
    <w:rsid w:val="003949A5"/>
    <w:rsid w:val="00394FC7"/>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6C1B"/>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6D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BE5"/>
    <w:rsid w:val="003D0075"/>
    <w:rsid w:val="003D02B8"/>
    <w:rsid w:val="003D0940"/>
    <w:rsid w:val="003D14E9"/>
    <w:rsid w:val="003D1CF4"/>
    <w:rsid w:val="003D1FE3"/>
    <w:rsid w:val="003D3352"/>
    <w:rsid w:val="003D39F7"/>
    <w:rsid w:val="003D4374"/>
    <w:rsid w:val="003D4C42"/>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2B3"/>
    <w:rsid w:val="003F1EEA"/>
    <w:rsid w:val="003F208A"/>
    <w:rsid w:val="003F264A"/>
    <w:rsid w:val="003F288F"/>
    <w:rsid w:val="003F300B"/>
    <w:rsid w:val="003F3613"/>
    <w:rsid w:val="003F3AE8"/>
    <w:rsid w:val="003F4C5E"/>
    <w:rsid w:val="003F5DAA"/>
    <w:rsid w:val="003F6CF8"/>
    <w:rsid w:val="003F7B41"/>
    <w:rsid w:val="0040058D"/>
    <w:rsid w:val="00400692"/>
    <w:rsid w:val="0040112D"/>
    <w:rsid w:val="00401BA5"/>
    <w:rsid w:val="004021AA"/>
    <w:rsid w:val="00402941"/>
    <w:rsid w:val="00402965"/>
    <w:rsid w:val="00402AD9"/>
    <w:rsid w:val="00403109"/>
    <w:rsid w:val="004055C1"/>
    <w:rsid w:val="00405996"/>
    <w:rsid w:val="004064ED"/>
    <w:rsid w:val="004068F5"/>
    <w:rsid w:val="00406C77"/>
    <w:rsid w:val="004072C8"/>
    <w:rsid w:val="0040761D"/>
    <w:rsid w:val="0040799E"/>
    <w:rsid w:val="00407B69"/>
    <w:rsid w:val="00407CC7"/>
    <w:rsid w:val="00407F31"/>
    <w:rsid w:val="00407F37"/>
    <w:rsid w:val="004107A0"/>
    <w:rsid w:val="00410B68"/>
    <w:rsid w:val="00410FAF"/>
    <w:rsid w:val="004110AC"/>
    <w:rsid w:val="00411D9D"/>
    <w:rsid w:val="00412BDF"/>
    <w:rsid w:val="004134BB"/>
    <w:rsid w:val="00413A8A"/>
    <w:rsid w:val="00414DE8"/>
    <w:rsid w:val="00416F1E"/>
    <w:rsid w:val="00417553"/>
    <w:rsid w:val="004175B6"/>
    <w:rsid w:val="004177EC"/>
    <w:rsid w:val="0042084B"/>
    <w:rsid w:val="00427B48"/>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8B2"/>
    <w:rsid w:val="00443B7A"/>
    <w:rsid w:val="00444069"/>
    <w:rsid w:val="004454D8"/>
    <w:rsid w:val="0044556F"/>
    <w:rsid w:val="004460B1"/>
    <w:rsid w:val="0044660E"/>
    <w:rsid w:val="00446FD1"/>
    <w:rsid w:val="00447808"/>
    <w:rsid w:val="00447FFD"/>
    <w:rsid w:val="004504F0"/>
    <w:rsid w:val="004515AB"/>
    <w:rsid w:val="00452896"/>
    <w:rsid w:val="00454D73"/>
    <w:rsid w:val="0045525D"/>
    <w:rsid w:val="004553DE"/>
    <w:rsid w:val="00455EC9"/>
    <w:rsid w:val="0045702F"/>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6B88"/>
    <w:rsid w:val="00477354"/>
    <w:rsid w:val="00480162"/>
    <w:rsid w:val="004813B3"/>
    <w:rsid w:val="00482EBE"/>
    <w:rsid w:val="00482F6F"/>
    <w:rsid w:val="00483944"/>
    <w:rsid w:val="0048419C"/>
    <w:rsid w:val="00484FED"/>
    <w:rsid w:val="004859E2"/>
    <w:rsid w:val="004863E1"/>
    <w:rsid w:val="004864FB"/>
    <w:rsid w:val="00486B55"/>
    <w:rsid w:val="004874EC"/>
    <w:rsid w:val="004917DC"/>
    <w:rsid w:val="0049223B"/>
    <w:rsid w:val="004929E4"/>
    <w:rsid w:val="00493AF9"/>
    <w:rsid w:val="00496E18"/>
    <w:rsid w:val="004974AF"/>
    <w:rsid w:val="004974D8"/>
    <w:rsid w:val="004A08CB"/>
    <w:rsid w:val="004A1734"/>
    <w:rsid w:val="004A1C5D"/>
    <w:rsid w:val="004A3051"/>
    <w:rsid w:val="004A3A81"/>
    <w:rsid w:val="004A712A"/>
    <w:rsid w:val="004A7722"/>
    <w:rsid w:val="004B1786"/>
    <w:rsid w:val="004B2363"/>
    <w:rsid w:val="004B28E1"/>
    <w:rsid w:val="004B2F56"/>
    <w:rsid w:val="004B3395"/>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C4F"/>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AFE"/>
    <w:rsid w:val="004F3B83"/>
    <w:rsid w:val="004F48B3"/>
    <w:rsid w:val="004F4D14"/>
    <w:rsid w:val="004F5190"/>
    <w:rsid w:val="004F5518"/>
    <w:rsid w:val="004F5616"/>
    <w:rsid w:val="004F74A4"/>
    <w:rsid w:val="004F78EF"/>
    <w:rsid w:val="004F7D80"/>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3AE"/>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490"/>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785"/>
    <w:rsid w:val="00544728"/>
    <w:rsid w:val="0054575E"/>
    <w:rsid w:val="005457B4"/>
    <w:rsid w:val="00545F4E"/>
    <w:rsid w:val="0054752B"/>
    <w:rsid w:val="00550074"/>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4FCB"/>
    <w:rsid w:val="00565307"/>
    <w:rsid w:val="0056625A"/>
    <w:rsid w:val="0056638D"/>
    <w:rsid w:val="00567040"/>
    <w:rsid w:val="005670AA"/>
    <w:rsid w:val="005716B8"/>
    <w:rsid w:val="00571702"/>
    <w:rsid w:val="00571F29"/>
    <w:rsid w:val="005739AB"/>
    <w:rsid w:val="005754F7"/>
    <w:rsid w:val="005756A2"/>
    <w:rsid w:val="00575C75"/>
    <w:rsid w:val="00577582"/>
    <w:rsid w:val="00580D6A"/>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610"/>
    <w:rsid w:val="005A1236"/>
    <w:rsid w:val="005A16C6"/>
    <w:rsid w:val="005A1D54"/>
    <w:rsid w:val="005A3A35"/>
    <w:rsid w:val="005A3DC6"/>
    <w:rsid w:val="005A3EB8"/>
    <w:rsid w:val="005A3EDC"/>
    <w:rsid w:val="005A51C8"/>
    <w:rsid w:val="005A5AFD"/>
    <w:rsid w:val="005A5B64"/>
    <w:rsid w:val="005A64FF"/>
    <w:rsid w:val="005A72DB"/>
    <w:rsid w:val="005A765C"/>
    <w:rsid w:val="005A7FD2"/>
    <w:rsid w:val="005B1797"/>
    <w:rsid w:val="005B18D8"/>
    <w:rsid w:val="005B1AA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C10"/>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3922"/>
    <w:rsid w:val="0060505A"/>
    <w:rsid w:val="0060526C"/>
    <w:rsid w:val="00606328"/>
    <w:rsid w:val="0060652B"/>
    <w:rsid w:val="00606B84"/>
    <w:rsid w:val="0060715C"/>
    <w:rsid w:val="00613C1B"/>
    <w:rsid w:val="00614934"/>
    <w:rsid w:val="00614F5A"/>
    <w:rsid w:val="00615570"/>
    <w:rsid w:val="006158AD"/>
    <w:rsid w:val="00616808"/>
    <w:rsid w:val="006175DC"/>
    <w:rsid w:val="00617A6E"/>
    <w:rsid w:val="00620934"/>
    <w:rsid w:val="00620AB7"/>
    <w:rsid w:val="0062101F"/>
    <w:rsid w:val="00621350"/>
    <w:rsid w:val="00621BFC"/>
    <w:rsid w:val="00621D3B"/>
    <w:rsid w:val="00621E4B"/>
    <w:rsid w:val="00621FDC"/>
    <w:rsid w:val="006237BD"/>
    <w:rsid w:val="00623998"/>
    <w:rsid w:val="006265F4"/>
    <w:rsid w:val="00627101"/>
    <w:rsid w:val="0062728A"/>
    <w:rsid w:val="00627351"/>
    <w:rsid w:val="00627374"/>
    <w:rsid w:val="00627E00"/>
    <w:rsid w:val="00630BF1"/>
    <w:rsid w:val="00630CC3"/>
    <w:rsid w:val="0063101C"/>
    <w:rsid w:val="00631658"/>
    <w:rsid w:val="00631744"/>
    <w:rsid w:val="00633389"/>
    <w:rsid w:val="00633E1E"/>
    <w:rsid w:val="0063452C"/>
    <w:rsid w:val="00634DC9"/>
    <w:rsid w:val="00635D52"/>
    <w:rsid w:val="00637DAB"/>
    <w:rsid w:val="006417DC"/>
    <w:rsid w:val="00641AD5"/>
    <w:rsid w:val="006420AB"/>
    <w:rsid w:val="00642402"/>
    <w:rsid w:val="00642EFE"/>
    <w:rsid w:val="00644CE2"/>
    <w:rsid w:val="00646577"/>
    <w:rsid w:val="00647B5C"/>
    <w:rsid w:val="00650073"/>
    <w:rsid w:val="00650458"/>
    <w:rsid w:val="006505D2"/>
    <w:rsid w:val="00651408"/>
    <w:rsid w:val="00651E02"/>
    <w:rsid w:val="00651E10"/>
    <w:rsid w:val="006521E5"/>
    <w:rsid w:val="00653219"/>
    <w:rsid w:val="00653371"/>
    <w:rsid w:val="00654ADD"/>
    <w:rsid w:val="00654D3D"/>
    <w:rsid w:val="00655E71"/>
    <w:rsid w:val="00655EBD"/>
    <w:rsid w:val="006568C9"/>
    <w:rsid w:val="00657201"/>
    <w:rsid w:val="00657F32"/>
    <w:rsid w:val="006607D5"/>
    <w:rsid w:val="006608AD"/>
    <w:rsid w:val="006618DE"/>
    <w:rsid w:val="00662165"/>
    <w:rsid w:val="00662623"/>
    <w:rsid w:val="0066349B"/>
    <w:rsid w:val="00663648"/>
    <w:rsid w:val="006657A3"/>
    <w:rsid w:val="006657EE"/>
    <w:rsid w:val="006675F2"/>
    <w:rsid w:val="00667A56"/>
    <w:rsid w:val="0067102D"/>
    <w:rsid w:val="00671A82"/>
    <w:rsid w:val="0067229B"/>
    <w:rsid w:val="006722BC"/>
    <w:rsid w:val="00674929"/>
    <w:rsid w:val="0067544C"/>
    <w:rsid w:val="0067579A"/>
    <w:rsid w:val="00675DB0"/>
    <w:rsid w:val="00676178"/>
    <w:rsid w:val="00677658"/>
    <w:rsid w:val="00677C72"/>
    <w:rsid w:val="00680B2A"/>
    <w:rsid w:val="006818C6"/>
    <w:rsid w:val="00685962"/>
    <w:rsid w:val="00685A30"/>
    <w:rsid w:val="00685C48"/>
    <w:rsid w:val="00691009"/>
    <w:rsid w:val="006912BB"/>
    <w:rsid w:val="0069263C"/>
    <w:rsid w:val="00692C09"/>
    <w:rsid w:val="00692FA3"/>
    <w:rsid w:val="00693845"/>
    <w:rsid w:val="00693C4E"/>
    <w:rsid w:val="00694F6D"/>
    <w:rsid w:val="006953B6"/>
    <w:rsid w:val="0069568D"/>
    <w:rsid w:val="006968E8"/>
    <w:rsid w:val="00697C38"/>
    <w:rsid w:val="006A07AD"/>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577"/>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360"/>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6D3"/>
    <w:rsid w:val="006E4901"/>
    <w:rsid w:val="006E49D7"/>
    <w:rsid w:val="006E4EEC"/>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147"/>
    <w:rsid w:val="006F6413"/>
    <w:rsid w:val="00700C81"/>
    <w:rsid w:val="007010F4"/>
    <w:rsid w:val="00701157"/>
    <w:rsid w:val="007019EA"/>
    <w:rsid w:val="00701A52"/>
    <w:rsid w:val="007032AC"/>
    <w:rsid w:val="00703303"/>
    <w:rsid w:val="007035C9"/>
    <w:rsid w:val="00703C74"/>
    <w:rsid w:val="00704862"/>
    <w:rsid w:val="00704898"/>
    <w:rsid w:val="00705492"/>
    <w:rsid w:val="00705706"/>
    <w:rsid w:val="0070731F"/>
    <w:rsid w:val="00707B86"/>
    <w:rsid w:val="00710307"/>
    <w:rsid w:val="00712311"/>
    <w:rsid w:val="00712C89"/>
    <w:rsid w:val="00712DB8"/>
    <w:rsid w:val="007131F4"/>
    <w:rsid w:val="00713EEE"/>
    <w:rsid w:val="00714C96"/>
    <w:rsid w:val="007154FC"/>
    <w:rsid w:val="0071687B"/>
    <w:rsid w:val="0071689A"/>
    <w:rsid w:val="00716F47"/>
    <w:rsid w:val="007170FC"/>
    <w:rsid w:val="00717537"/>
    <w:rsid w:val="007204FD"/>
    <w:rsid w:val="00720ED4"/>
    <w:rsid w:val="007210AC"/>
    <w:rsid w:val="0072179E"/>
    <w:rsid w:val="00721CBC"/>
    <w:rsid w:val="007224D2"/>
    <w:rsid w:val="00722665"/>
    <w:rsid w:val="00723462"/>
    <w:rsid w:val="0072465D"/>
    <w:rsid w:val="007248F1"/>
    <w:rsid w:val="00725ED3"/>
    <w:rsid w:val="007268F5"/>
    <w:rsid w:val="00730C78"/>
    <w:rsid w:val="0073167D"/>
    <w:rsid w:val="00731BD1"/>
    <w:rsid w:val="00731D26"/>
    <w:rsid w:val="0073273A"/>
    <w:rsid w:val="00734132"/>
    <w:rsid w:val="00735365"/>
    <w:rsid w:val="00736510"/>
    <w:rsid w:val="00736A43"/>
    <w:rsid w:val="00737986"/>
    <w:rsid w:val="00737B2F"/>
    <w:rsid w:val="00737D93"/>
    <w:rsid w:val="0074030F"/>
    <w:rsid w:val="00740919"/>
    <w:rsid w:val="0074122A"/>
    <w:rsid w:val="0074145B"/>
    <w:rsid w:val="00741823"/>
    <w:rsid w:val="00741F90"/>
    <w:rsid w:val="007431AB"/>
    <w:rsid w:val="0074334C"/>
    <w:rsid w:val="00744742"/>
    <w:rsid w:val="00744D01"/>
    <w:rsid w:val="00745561"/>
    <w:rsid w:val="00747893"/>
    <w:rsid w:val="00750406"/>
    <w:rsid w:val="0075067F"/>
    <w:rsid w:val="00750AED"/>
    <w:rsid w:val="00751116"/>
    <w:rsid w:val="0075114C"/>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0AA0"/>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37C"/>
    <w:rsid w:val="007968A3"/>
    <w:rsid w:val="0079727E"/>
    <w:rsid w:val="007A16FB"/>
    <w:rsid w:val="007A1BD1"/>
    <w:rsid w:val="007A2020"/>
    <w:rsid w:val="007A2E03"/>
    <w:rsid w:val="007A2E3D"/>
    <w:rsid w:val="007A2EC1"/>
    <w:rsid w:val="007A2FC9"/>
    <w:rsid w:val="007A3CA8"/>
    <w:rsid w:val="007A3EE6"/>
    <w:rsid w:val="007A3F75"/>
    <w:rsid w:val="007A4BB9"/>
    <w:rsid w:val="007A5810"/>
    <w:rsid w:val="007A5AA4"/>
    <w:rsid w:val="007A5E2D"/>
    <w:rsid w:val="007A7D5C"/>
    <w:rsid w:val="007A7DEB"/>
    <w:rsid w:val="007B188A"/>
    <w:rsid w:val="007B207A"/>
    <w:rsid w:val="007B36E4"/>
    <w:rsid w:val="007B3D9D"/>
    <w:rsid w:val="007B49D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53"/>
    <w:rsid w:val="007D0C96"/>
    <w:rsid w:val="007D1213"/>
    <w:rsid w:val="007D12B1"/>
    <w:rsid w:val="007D13EE"/>
    <w:rsid w:val="007D14A2"/>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5B8E"/>
    <w:rsid w:val="007E6804"/>
    <w:rsid w:val="007E6E01"/>
    <w:rsid w:val="007F06AE"/>
    <w:rsid w:val="007F12DE"/>
    <w:rsid w:val="007F1314"/>
    <w:rsid w:val="007F1F51"/>
    <w:rsid w:val="007F281F"/>
    <w:rsid w:val="007F3495"/>
    <w:rsid w:val="007F382A"/>
    <w:rsid w:val="007F503F"/>
    <w:rsid w:val="007F5A5F"/>
    <w:rsid w:val="007F6722"/>
    <w:rsid w:val="007F72DC"/>
    <w:rsid w:val="008012F3"/>
    <w:rsid w:val="008013DA"/>
    <w:rsid w:val="0080437A"/>
    <w:rsid w:val="008061D6"/>
    <w:rsid w:val="008067FA"/>
    <w:rsid w:val="008069F0"/>
    <w:rsid w:val="00807178"/>
    <w:rsid w:val="008074AE"/>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03C"/>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BC8"/>
    <w:rsid w:val="00847EB9"/>
    <w:rsid w:val="008504E0"/>
    <w:rsid w:val="00850570"/>
    <w:rsid w:val="00850857"/>
    <w:rsid w:val="008510F1"/>
    <w:rsid w:val="0085236E"/>
    <w:rsid w:val="00852545"/>
    <w:rsid w:val="00853563"/>
    <w:rsid w:val="008546A0"/>
    <w:rsid w:val="00854834"/>
    <w:rsid w:val="008558B3"/>
    <w:rsid w:val="00855F55"/>
    <w:rsid w:val="0085683F"/>
    <w:rsid w:val="008568E9"/>
    <w:rsid w:val="00856FDE"/>
    <w:rsid w:val="0085736F"/>
    <w:rsid w:val="00857BF8"/>
    <w:rsid w:val="0086004A"/>
    <w:rsid w:val="008601B2"/>
    <w:rsid w:val="0086059D"/>
    <w:rsid w:val="008608EC"/>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56B"/>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236"/>
    <w:rsid w:val="008916DE"/>
    <w:rsid w:val="008920F8"/>
    <w:rsid w:val="00892DA3"/>
    <w:rsid w:val="0089384E"/>
    <w:rsid w:val="00895733"/>
    <w:rsid w:val="008960F6"/>
    <w:rsid w:val="00896212"/>
    <w:rsid w:val="0089622B"/>
    <w:rsid w:val="00896A13"/>
    <w:rsid w:val="00897000"/>
    <w:rsid w:val="00897E72"/>
    <w:rsid w:val="008A01F3"/>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604"/>
    <w:rsid w:val="008C17DA"/>
    <w:rsid w:val="008C1C90"/>
    <w:rsid w:val="008C343E"/>
    <w:rsid w:val="008C353D"/>
    <w:rsid w:val="008C417C"/>
    <w:rsid w:val="008C5ED6"/>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759"/>
    <w:rsid w:val="008E1FEB"/>
    <w:rsid w:val="008E24DC"/>
    <w:rsid w:val="008E3548"/>
    <w:rsid w:val="008E38E6"/>
    <w:rsid w:val="008E3B1B"/>
    <w:rsid w:val="008E3D7A"/>
    <w:rsid w:val="008E4010"/>
    <w:rsid w:val="008E43BF"/>
    <w:rsid w:val="008E4477"/>
    <w:rsid w:val="008E486D"/>
    <w:rsid w:val="008E5B7C"/>
    <w:rsid w:val="008E5C09"/>
    <w:rsid w:val="008E60B3"/>
    <w:rsid w:val="008F18E1"/>
    <w:rsid w:val="008F2365"/>
    <w:rsid w:val="008F2B76"/>
    <w:rsid w:val="008F527F"/>
    <w:rsid w:val="008F53BC"/>
    <w:rsid w:val="008F6B74"/>
    <w:rsid w:val="009007C0"/>
    <w:rsid w:val="00902BB9"/>
    <w:rsid w:val="00902D0C"/>
    <w:rsid w:val="00903898"/>
    <w:rsid w:val="0090433F"/>
    <w:rsid w:val="0090481C"/>
    <w:rsid w:val="00904926"/>
    <w:rsid w:val="0090510C"/>
    <w:rsid w:val="00905984"/>
    <w:rsid w:val="00905F57"/>
    <w:rsid w:val="00906104"/>
    <w:rsid w:val="00906204"/>
    <w:rsid w:val="00906D65"/>
    <w:rsid w:val="0091042F"/>
    <w:rsid w:val="0091064F"/>
    <w:rsid w:val="00910F71"/>
    <w:rsid w:val="009114A5"/>
    <w:rsid w:val="009123CA"/>
    <w:rsid w:val="009150AC"/>
    <w:rsid w:val="00915104"/>
    <w:rsid w:val="00915337"/>
    <w:rsid w:val="009160C2"/>
    <w:rsid w:val="00916A53"/>
    <w:rsid w:val="00917234"/>
    <w:rsid w:val="0091775C"/>
    <w:rsid w:val="00917FAA"/>
    <w:rsid w:val="00920009"/>
    <w:rsid w:val="00922306"/>
    <w:rsid w:val="009229DF"/>
    <w:rsid w:val="009247B8"/>
    <w:rsid w:val="00926875"/>
    <w:rsid w:val="00926E6A"/>
    <w:rsid w:val="00931A1F"/>
    <w:rsid w:val="009324BF"/>
    <w:rsid w:val="009334DB"/>
    <w:rsid w:val="009335A0"/>
    <w:rsid w:val="0093460D"/>
    <w:rsid w:val="00934B33"/>
    <w:rsid w:val="00935003"/>
    <w:rsid w:val="009354D8"/>
    <w:rsid w:val="00936000"/>
    <w:rsid w:val="009365B5"/>
    <w:rsid w:val="0093713C"/>
    <w:rsid w:val="009374A0"/>
    <w:rsid w:val="009376B3"/>
    <w:rsid w:val="00937B6A"/>
    <w:rsid w:val="00937F5E"/>
    <w:rsid w:val="00940C2A"/>
    <w:rsid w:val="00941136"/>
    <w:rsid w:val="009414B2"/>
    <w:rsid w:val="00941728"/>
    <w:rsid w:val="00941924"/>
    <w:rsid w:val="0094684E"/>
    <w:rsid w:val="009471C4"/>
    <w:rsid w:val="00947D03"/>
    <w:rsid w:val="00950296"/>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9C4"/>
    <w:rsid w:val="00993191"/>
    <w:rsid w:val="00993B84"/>
    <w:rsid w:val="00994A77"/>
    <w:rsid w:val="00995045"/>
    <w:rsid w:val="009958D6"/>
    <w:rsid w:val="0099607A"/>
    <w:rsid w:val="00996C19"/>
    <w:rsid w:val="00997050"/>
    <w:rsid w:val="00997686"/>
    <w:rsid w:val="009A05AC"/>
    <w:rsid w:val="009A171D"/>
    <w:rsid w:val="009A1B95"/>
    <w:rsid w:val="009A2FDE"/>
    <w:rsid w:val="009A30B4"/>
    <w:rsid w:val="009A344F"/>
    <w:rsid w:val="009A5190"/>
    <w:rsid w:val="009A73D5"/>
    <w:rsid w:val="009A796C"/>
    <w:rsid w:val="009A7A60"/>
    <w:rsid w:val="009A7E8F"/>
    <w:rsid w:val="009B0273"/>
    <w:rsid w:val="009B0824"/>
    <w:rsid w:val="009B0DA1"/>
    <w:rsid w:val="009B3CA3"/>
    <w:rsid w:val="009B5889"/>
    <w:rsid w:val="009B58F7"/>
    <w:rsid w:val="009B5ED1"/>
    <w:rsid w:val="009B6D58"/>
    <w:rsid w:val="009B7064"/>
    <w:rsid w:val="009B7802"/>
    <w:rsid w:val="009C031A"/>
    <w:rsid w:val="009C1A9B"/>
    <w:rsid w:val="009C1D0F"/>
    <w:rsid w:val="009C370D"/>
    <w:rsid w:val="009C3A21"/>
    <w:rsid w:val="009C3B73"/>
    <w:rsid w:val="009C3EC5"/>
    <w:rsid w:val="009C6103"/>
    <w:rsid w:val="009C7DD3"/>
    <w:rsid w:val="009D03A4"/>
    <w:rsid w:val="009D158E"/>
    <w:rsid w:val="009D2415"/>
    <w:rsid w:val="009D25A0"/>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458"/>
    <w:rsid w:val="009F4638"/>
    <w:rsid w:val="009F5396"/>
    <w:rsid w:val="009F5D9B"/>
    <w:rsid w:val="009F64A7"/>
    <w:rsid w:val="009F7683"/>
    <w:rsid w:val="009F7C54"/>
    <w:rsid w:val="009F7D78"/>
    <w:rsid w:val="00A00BCA"/>
    <w:rsid w:val="00A00E74"/>
    <w:rsid w:val="00A0285A"/>
    <w:rsid w:val="00A04DB0"/>
    <w:rsid w:val="00A0752B"/>
    <w:rsid w:val="00A07FC4"/>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2AC"/>
    <w:rsid w:val="00A34587"/>
    <w:rsid w:val="00A37070"/>
    <w:rsid w:val="00A3710D"/>
    <w:rsid w:val="00A40446"/>
    <w:rsid w:val="00A408CE"/>
    <w:rsid w:val="00A42216"/>
    <w:rsid w:val="00A42D1F"/>
    <w:rsid w:val="00A42E71"/>
    <w:rsid w:val="00A43166"/>
    <w:rsid w:val="00A4360B"/>
    <w:rsid w:val="00A4426D"/>
    <w:rsid w:val="00A45662"/>
    <w:rsid w:val="00A45946"/>
    <w:rsid w:val="00A45D0A"/>
    <w:rsid w:val="00A4729F"/>
    <w:rsid w:val="00A472D1"/>
    <w:rsid w:val="00A47A4E"/>
    <w:rsid w:val="00A5050E"/>
    <w:rsid w:val="00A51B73"/>
    <w:rsid w:val="00A51D7C"/>
    <w:rsid w:val="00A52061"/>
    <w:rsid w:val="00A524AC"/>
    <w:rsid w:val="00A530B3"/>
    <w:rsid w:val="00A531AF"/>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A6E"/>
    <w:rsid w:val="00A71BBC"/>
    <w:rsid w:val="00A71D81"/>
    <w:rsid w:val="00A731B5"/>
    <w:rsid w:val="00A73661"/>
    <w:rsid w:val="00A738F6"/>
    <w:rsid w:val="00A744D3"/>
    <w:rsid w:val="00A747D4"/>
    <w:rsid w:val="00A74B2F"/>
    <w:rsid w:val="00A74D0E"/>
    <w:rsid w:val="00A76200"/>
    <w:rsid w:val="00A76C15"/>
    <w:rsid w:val="00A779D8"/>
    <w:rsid w:val="00A8134C"/>
    <w:rsid w:val="00A81620"/>
    <w:rsid w:val="00A81DD5"/>
    <w:rsid w:val="00A8328A"/>
    <w:rsid w:val="00A84704"/>
    <w:rsid w:val="00A855DD"/>
    <w:rsid w:val="00A85E5D"/>
    <w:rsid w:val="00A87140"/>
    <w:rsid w:val="00A903D2"/>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013"/>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D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07DC"/>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849"/>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2E50"/>
    <w:rsid w:val="00B941D0"/>
    <w:rsid w:val="00B95FE0"/>
    <w:rsid w:val="00B96B73"/>
    <w:rsid w:val="00B97237"/>
    <w:rsid w:val="00B975FA"/>
    <w:rsid w:val="00B9796D"/>
    <w:rsid w:val="00B97D91"/>
    <w:rsid w:val="00BA2C64"/>
    <w:rsid w:val="00BA3554"/>
    <w:rsid w:val="00BA3AD1"/>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54E"/>
    <w:rsid w:val="00BF762F"/>
    <w:rsid w:val="00BF7D70"/>
    <w:rsid w:val="00C008F7"/>
    <w:rsid w:val="00C00E33"/>
    <w:rsid w:val="00C010D8"/>
    <w:rsid w:val="00C0193C"/>
    <w:rsid w:val="00C01EE8"/>
    <w:rsid w:val="00C024D3"/>
    <w:rsid w:val="00C029B6"/>
    <w:rsid w:val="00C03431"/>
    <w:rsid w:val="00C03728"/>
    <w:rsid w:val="00C03D26"/>
    <w:rsid w:val="00C0413D"/>
    <w:rsid w:val="00C04470"/>
    <w:rsid w:val="00C059D0"/>
    <w:rsid w:val="00C105F6"/>
    <w:rsid w:val="00C11929"/>
    <w:rsid w:val="00C122A6"/>
    <w:rsid w:val="00C132F1"/>
    <w:rsid w:val="00C144C1"/>
    <w:rsid w:val="00C14561"/>
    <w:rsid w:val="00C14F1A"/>
    <w:rsid w:val="00C156C3"/>
    <w:rsid w:val="00C15BC3"/>
    <w:rsid w:val="00C16602"/>
    <w:rsid w:val="00C16F3F"/>
    <w:rsid w:val="00C17414"/>
    <w:rsid w:val="00C207A1"/>
    <w:rsid w:val="00C2151D"/>
    <w:rsid w:val="00C22421"/>
    <w:rsid w:val="00C232E0"/>
    <w:rsid w:val="00C237A5"/>
    <w:rsid w:val="00C23B1B"/>
    <w:rsid w:val="00C23D48"/>
    <w:rsid w:val="00C23F1D"/>
    <w:rsid w:val="00C24256"/>
    <w:rsid w:val="00C25B21"/>
    <w:rsid w:val="00C26B4D"/>
    <w:rsid w:val="00C26CF7"/>
    <w:rsid w:val="00C27075"/>
    <w:rsid w:val="00C27455"/>
    <w:rsid w:val="00C3130B"/>
    <w:rsid w:val="00C31373"/>
    <w:rsid w:val="00C324F0"/>
    <w:rsid w:val="00C3373B"/>
    <w:rsid w:val="00C34414"/>
    <w:rsid w:val="00C346B2"/>
    <w:rsid w:val="00C3484C"/>
    <w:rsid w:val="00C35169"/>
    <w:rsid w:val="00C358EA"/>
    <w:rsid w:val="00C364E8"/>
    <w:rsid w:val="00C36B75"/>
    <w:rsid w:val="00C3797F"/>
    <w:rsid w:val="00C400C7"/>
    <w:rsid w:val="00C408F2"/>
    <w:rsid w:val="00C4095B"/>
    <w:rsid w:val="00C41159"/>
    <w:rsid w:val="00C41477"/>
    <w:rsid w:val="00C41488"/>
    <w:rsid w:val="00C43213"/>
    <w:rsid w:val="00C4327F"/>
    <w:rsid w:val="00C43524"/>
    <w:rsid w:val="00C435DD"/>
    <w:rsid w:val="00C4487D"/>
    <w:rsid w:val="00C45620"/>
    <w:rsid w:val="00C4599B"/>
    <w:rsid w:val="00C464BA"/>
    <w:rsid w:val="00C46DC3"/>
    <w:rsid w:val="00C47611"/>
    <w:rsid w:val="00C4795F"/>
    <w:rsid w:val="00C47D72"/>
    <w:rsid w:val="00C50D71"/>
    <w:rsid w:val="00C51512"/>
    <w:rsid w:val="00C51EA1"/>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09A4"/>
    <w:rsid w:val="00C71A1F"/>
    <w:rsid w:val="00C71E26"/>
    <w:rsid w:val="00C72606"/>
    <w:rsid w:val="00C727E5"/>
    <w:rsid w:val="00C72D0E"/>
    <w:rsid w:val="00C72E21"/>
    <w:rsid w:val="00C73E62"/>
    <w:rsid w:val="00C752FC"/>
    <w:rsid w:val="00C75A7D"/>
    <w:rsid w:val="00C8055A"/>
    <w:rsid w:val="00C806B2"/>
    <w:rsid w:val="00C807D9"/>
    <w:rsid w:val="00C808C4"/>
    <w:rsid w:val="00C80B25"/>
    <w:rsid w:val="00C80D21"/>
    <w:rsid w:val="00C813A9"/>
    <w:rsid w:val="00C81FE2"/>
    <w:rsid w:val="00C82BD2"/>
    <w:rsid w:val="00C83D8F"/>
    <w:rsid w:val="00C83F86"/>
    <w:rsid w:val="00C84419"/>
    <w:rsid w:val="00C84D2D"/>
    <w:rsid w:val="00C85FFA"/>
    <w:rsid w:val="00C864DC"/>
    <w:rsid w:val="00C867C8"/>
    <w:rsid w:val="00C91F69"/>
    <w:rsid w:val="00C92051"/>
    <w:rsid w:val="00C93915"/>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CC4"/>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069"/>
    <w:rsid w:val="00CE7930"/>
    <w:rsid w:val="00CE7B83"/>
    <w:rsid w:val="00CE7BF1"/>
    <w:rsid w:val="00CF0D0D"/>
    <w:rsid w:val="00CF12EE"/>
    <w:rsid w:val="00CF1653"/>
    <w:rsid w:val="00CF1742"/>
    <w:rsid w:val="00CF2191"/>
    <w:rsid w:val="00CF2304"/>
    <w:rsid w:val="00CF30C0"/>
    <w:rsid w:val="00CF34D0"/>
    <w:rsid w:val="00CF3B8F"/>
    <w:rsid w:val="00CF7D94"/>
    <w:rsid w:val="00D00401"/>
    <w:rsid w:val="00D0068C"/>
    <w:rsid w:val="00D008B5"/>
    <w:rsid w:val="00D00A61"/>
    <w:rsid w:val="00D00BED"/>
    <w:rsid w:val="00D01B3C"/>
    <w:rsid w:val="00D0210C"/>
    <w:rsid w:val="00D02660"/>
    <w:rsid w:val="00D02861"/>
    <w:rsid w:val="00D02882"/>
    <w:rsid w:val="00D03331"/>
    <w:rsid w:val="00D03E7C"/>
    <w:rsid w:val="00D048EE"/>
    <w:rsid w:val="00D04B17"/>
    <w:rsid w:val="00D05A4D"/>
    <w:rsid w:val="00D05AA7"/>
    <w:rsid w:val="00D05F06"/>
    <w:rsid w:val="00D104E6"/>
    <w:rsid w:val="00D10B0C"/>
    <w:rsid w:val="00D11611"/>
    <w:rsid w:val="00D132BC"/>
    <w:rsid w:val="00D14B02"/>
    <w:rsid w:val="00D150B0"/>
    <w:rsid w:val="00D15272"/>
    <w:rsid w:val="00D155D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07"/>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3729"/>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E6"/>
    <w:rsid w:val="00D71259"/>
    <w:rsid w:val="00D729D4"/>
    <w:rsid w:val="00D72CD9"/>
    <w:rsid w:val="00D72F9C"/>
    <w:rsid w:val="00D7354F"/>
    <w:rsid w:val="00D7435F"/>
    <w:rsid w:val="00D74CCE"/>
    <w:rsid w:val="00D7538E"/>
    <w:rsid w:val="00D758CA"/>
    <w:rsid w:val="00D75F27"/>
    <w:rsid w:val="00D76BBA"/>
    <w:rsid w:val="00D770E9"/>
    <w:rsid w:val="00D77ADB"/>
    <w:rsid w:val="00D77EF7"/>
    <w:rsid w:val="00D81419"/>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E0F"/>
    <w:rsid w:val="00D93027"/>
    <w:rsid w:val="00D93F4B"/>
    <w:rsid w:val="00D9650F"/>
    <w:rsid w:val="00D970D2"/>
    <w:rsid w:val="00D974F4"/>
    <w:rsid w:val="00D976EB"/>
    <w:rsid w:val="00D9771D"/>
    <w:rsid w:val="00DA0240"/>
    <w:rsid w:val="00DA0948"/>
    <w:rsid w:val="00DA0A4E"/>
    <w:rsid w:val="00DA0D47"/>
    <w:rsid w:val="00DA0F94"/>
    <w:rsid w:val="00DA0FDD"/>
    <w:rsid w:val="00DA10C9"/>
    <w:rsid w:val="00DA1AF1"/>
    <w:rsid w:val="00DA2289"/>
    <w:rsid w:val="00DA41B1"/>
    <w:rsid w:val="00DA4226"/>
    <w:rsid w:val="00DA67D7"/>
    <w:rsid w:val="00DA687B"/>
    <w:rsid w:val="00DA6C97"/>
    <w:rsid w:val="00DB01A7"/>
    <w:rsid w:val="00DB0602"/>
    <w:rsid w:val="00DB2BCC"/>
    <w:rsid w:val="00DB3E17"/>
    <w:rsid w:val="00DB41B7"/>
    <w:rsid w:val="00DB4273"/>
    <w:rsid w:val="00DB4686"/>
    <w:rsid w:val="00DB4CC7"/>
    <w:rsid w:val="00DB4EFF"/>
    <w:rsid w:val="00DB64C8"/>
    <w:rsid w:val="00DB6D02"/>
    <w:rsid w:val="00DC11EA"/>
    <w:rsid w:val="00DC1B3F"/>
    <w:rsid w:val="00DC3470"/>
    <w:rsid w:val="00DC5233"/>
    <w:rsid w:val="00DC5332"/>
    <w:rsid w:val="00DC567F"/>
    <w:rsid w:val="00DC59F5"/>
    <w:rsid w:val="00DC6663"/>
    <w:rsid w:val="00DC6FEB"/>
    <w:rsid w:val="00DC7070"/>
    <w:rsid w:val="00DC769E"/>
    <w:rsid w:val="00DC7A3F"/>
    <w:rsid w:val="00DD2498"/>
    <w:rsid w:val="00DD322C"/>
    <w:rsid w:val="00DD3E3D"/>
    <w:rsid w:val="00DD4F48"/>
    <w:rsid w:val="00DD51F0"/>
    <w:rsid w:val="00DD56AA"/>
    <w:rsid w:val="00DD5CF9"/>
    <w:rsid w:val="00DD66E7"/>
    <w:rsid w:val="00DD6FDA"/>
    <w:rsid w:val="00DD7896"/>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3311"/>
    <w:rsid w:val="00DF5182"/>
    <w:rsid w:val="00DF5AA6"/>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95"/>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301"/>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6C1"/>
    <w:rsid w:val="00E42B67"/>
    <w:rsid w:val="00E42FEB"/>
    <w:rsid w:val="00E430BF"/>
    <w:rsid w:val="00E43235"/>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56552"/>
    <w:rsid w:val="00E6008B"/>
    <w:rsid w:val="00E601A1"/>
    <w:rsid w:val="00E6044F"/>
    <w:rsid w:val="00E60526"/>
    <w:rsid w:val="00E61E2C"/>
    <w:rsid w:val="00E635F1"/>
    <w:rsid w:val="00E6367A"/>
    <w:rsid w:val="00E63C8D"/>
    <w:rsid w:val="00E64337"/>
    <w:rsid w:val="00E656BF"/>
    <w:rsid w:val="00E65F37"/>
    <w:rsid w:val="00E66866"/>
    <w:rsid w:val="00E674AE"/>
    <w:rsid w:val="00E67BA7"/>
    <w:rsid w:val="00E700E1"/>
    <w:rsid w:val="00E71CEE"/>
    <w:rsid w:val="00E726FD"/>
    <w:rsid w:val="00E73B1B"/>
    <w:rsid w:val="00E74033"/>
    <w:rsid w:val="00E74264"/>
    <w:rsid w:val="00E749B7"/>
    <w:rsid w:val="00E74BF6"/>
    <w:rsid w:val="00E7522C"/>
    <w:rsid w:val="00E7544B"/>
    <w:rsid w:val="00E765B7"/>
    <w:rsid w:val="00E76F31"/>
    <w:rsid w:val="00E77EEE"/>
    <w:rsid w:val="00E77FC8"/>
    <w:rsid w:val="00E8042C"/>
    <w:rsid w:val="00E805B6"/>
    <w:rsid w:val="00E81D32"/>
    <w:rsid w:val="00E83BAF"/>
    <w:rsid w:val="00E84171"/>
    <w:rsid w:val="00E84367"/>
    <w:rsid w:val="00E84BB9"/>
    <w:rsid w:val="00E85A49"/>
    <w:rsid w:val="00E90728"/>
    <w:rsid w:val="00E90E72"/>
    <w:rsid w:val="00E90FD0"/>
    <w:rsid w:val="00E92272"/>
    <w:rsid w:val="00E92948"/>
    <w:rsid w:val="00E92B8E"/>
    <w:rsid w:val="00E92BAA"/>
    <w:rsid w:val="00E93CA2"/>
    <w:rsid w:val="00E941AF"/>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3F5"/>
    <w:rsid w:val="00EC20BC"/>
    <w:rsid w:val="00EC22F7"/>
    <w:rsid w:val="00EC2345"/>
    <w:rsid w:val="00EC2CDE"/>
    <w:rsid w:val="00EC49B0"/>
    <w:rsid w:val="00EC4E8F"/>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E10"/>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A76"/>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1099"/>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29C"/>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711"/>
    <w:rsid w:val="00FB4ACF"/>
    <w:rsid w:val="00FB6DD6"/>
    <w:rsid w:val="00FB72F4"/>
    <w:rsid w:val="00FB78E7"/>
    <w:rsid w:val="00FB796B"/>
    <w:rsid w:val="00FC035C"/>
    <w:rsid w:val="00FC096C"/>
    <w:rsid w:val="00FC0FDC"/>
    <w:rsid w:val="00FC22F4"/>
    <w:rsid w:val="00FC283C"/>
    <w:rsid w:val="00FC31D8"/>
    <w:rsid w:val="00FC4412"/>
    <w:rsid w:val="00FC4575"/>
    <w:rsid w:val="00FC4757"/>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66F"/>
    <w:rsid w:val="00FD57B8"/>
    <w:rsid w:val="00FD5AE8"/>
    <w:rsid w:val="00FD7291"/>
    <w:rsid w:val="00FD7772"/>
    <w:rsid w:val="00FE053E"/>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D9F"/>
    <w:rsid w:val="00FF2E56"/>
    <w:rsid w:val="00FF3050"/>
    <w:rsid w:val="00FF331F"/>
    <w:rsid w:val="00FF3D6A"/>
    <w:rsid w:val="00FF3E3D"/>
    <w:rsid w:val="00FF3F8F"/>
    <w:rsid w:val="00FF517A"/>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harCharChar0">
    <w:name w:val="Char Char Char"/>
    <w:rsid w:val="00674929"/>
    <w:rPr>
      <w:rFonts w:ascii="Arial LatArm" w:hAnsi="Arial LatArm"/>
      <w:sz w:val="24"/>
      <w:lang w:eastAsia="ru-RU"/>
    </w:rPr>
  </w:style>
  <w:style w:type="character" w:customStyle="1" w:styleId="CharChar220">
    <w:name w:val="Char Char22"/>
    <w:rsid w:val="00674929"/>
    <w:rPr>
      <w:rFonts w:ascii="Arial Armenian" w:hAnsi="Arial Armenian"/>
      <w:sz w:val="28"/>
      <w:lang w:val="en-US"/>
    </w:rPr>
  </w:style>
  <w:style w:type="character" w:customStyle="1" w:styleId="CharChar200">
    <w:name w:val="Char Char20"/>
    <w:rsid w:val="00674929"/>
    <w:rPr>
      <w:rFonts w:ascii="Times LatArm" w:hAnsi="Times LatArm"/>
      <w:b/>
      <w:sz w:val="28"/>
      <w:lang w:val="en-US"/>
    </w:rPr>
  </w:style>
  <w:style w:type="character" w:customStyle="1" w:styleId="CharChar160">
    <w:name w:val="Char Char16"/>
    <w:rsid w:val="00674929"/>
    <w:rPr>
      <w:rFonts w:ascii="Times Armenian" w:hAnsi="Times Armenian"/>
      <w:b/>
      <w:lang w:val="hy-AM"/>
    </w:rPr>
  </w:style>
  <w:style w:type="character" w:customStyle="1" w:styleId="CharChar150">
    <w:name w:val="Char Char15"/>
    <w:rsid w:val="00674929"/>
    <w:rPr>
      <w:rFonts w:ascii="Times Armenian" w:hAnsi="Times Armenian"/>
      <w:i/>
      <w:lang w:val="nl-NL"/>
    </w:rPr>
  </w:style>
  <w:style w:type="character" w:customStyle="1" w:styleId="CharChar130">
    <w:name w:val="Char Char13"/>
    <w:rsid w:val="00674929"/>
    <w:rPr>
      <w:rFonts w:ascii="Arial Armenian" w:hAnsi="Arial Armenian"/>
      <w:lang w:val="en-US"/>
    </w:rPr>
  </w:style>
  <w:style w:type="character" w:customStyle="1" w:styleId="CharChar230">
    <w:name w:val="Char Char23"/>
    <w:rsid w:val="00674929"/>
    <w:rPr>
      <w:rFonts w:ascii="Arial Armenian" w:hAnsi="Arial Armenian"/>
      <w:sz w:val="28"/>
      <w:lang w:val="en-US" w:eastAsia="ru-RU" w:bidi="ar-SA"/>
    </w:rPr>
  </w:style>
  <w:style w:type="character" w:customStyle="1" w:styleId="CharChar210">
    <w:name w:val="Char Char21"/>
    <w:rsid w:val="00674929"/>
    <w:rPr>
      <w:rFonts w:ascii="Arial LatArm" w:hAnsi="Arial LatArm"/>
      <w:b/>
      <w:color w:val="0000FF"/>
      <w:lang w:val="en-US" w:eastAsia="ru-RU" w:bidi="ar-SA"/>
    </w:rPr>
  </w:style>
  <w:style w:type="character" w:customStyle="1" w:styleId="CharChar250">
    <w:name w:val="Char Char25"/>
    <w:rsid w:val="00674929"/>
    <w:rPr>
      <w:rFonts w:ascii="Arial Armenian" w:hAnsi="Arial Armenian"/>
      <w:sz w:val="28"/>
      <w:lang w:val="en-US" w:eastAsia="ru-RU" w:bidi="ar-SA"/>
    </w:rPr>
  </w:style>
  <w:style w:type="character" w:customStyle="1" w:styleId="CharChar240">
    <w:name w:val="Char Char24"/>
    <w:rsid w:val="00674929"/>
    <w:rPr>
      <w:rFonts w:ascii="Arial LatArm" w:hAnsi="Arial LatArm"/>
      <w:b/>
      <w:color w:val="0000FF"/>
      <w:lang w:val="en-US" w:eastAsia="ru-RU" w:bidi="ar-SA"/>
    </w:rPr>
  </w:style>
  <w:style w:type="paragraph" w:customStyle="1" w:styleId="110">
    <w:name w:val="Указатель 11"/>
    <w:basedOn w:val="a"/>
    <w:rsid w:val="0067492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67492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674929"/>
    <w:pPr>
      <w:spacing w:after="160" w:line="240" w:lineRule="exact"/>
      <w:jc w:val="both"/>
    </w:pPr>
    <w:rPr>
      <w:rFonts w:ascii="Arial" w:hAnsi="Arial" w:cs="Arial"/>
      <w:b/>
      <w:sz w:val="20"/>
      <w:szCs w:val="20"/>
      <w:lang w:val="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hbalyans@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10AF6-C122-42F3-9BBF-27C5FA114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71</Pages>
  <Words>22012</Words>
  <Characters>125474</Characters>
  <Application>Microsoft Office Word</Application>
  <DocSecurity>0</DocSecurity>
  <Lines>1045</Lines>
  <Paragraphs>294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147192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162</cp:revision>
  <cp:lastPrinted>2018-02-16T07:12:00Z</cp:lastPrinted>
  <dcterms:created xsi:type="dcterms:W3CDTF">2022-10-31T10:53:00Z</dcterms:created>
  <dcterms:modified xsi:type="dcterms:W3CDTF">2025-01-14T11:40:00Z</dcterms:modified>
</cp:coreProperties>
</file>